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F85962" w14:textId="77777777" w:rsidR="00BF31CB" w:rsidRPr="009B47F2" w:rsidRDefault="00BF31CB" w:rsidP="005342B2">
      <w:pPr>
        <w:suppressLineNumbers/>
        <w:jc w:val="center"/>
        <w:rPr>
          <w:rFonts w:ascii="Times New Roman" w:eastAsia="Arial Unicode MS" w:hAnsi="Times New Roman" w:cs="Arial Unicode MS"/>
          <w:i w:val="0"/>
          <w:color w:val="auto"/>
        </w:rPr>
      </w:pPr>
      <w:r w:rsidRPr="009B47F2">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9B47F2"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9B47F2">
        <w:rPr>
          <w:rFonts w:ascii="Arial" w:hAnsi="Arial" w:cs="Arial"/>
          <w:color w:val="000000"/>
          <w:sz w:val="20"/>
          <w:szCs w:val="20"/>
        </w:rPr>
        <w:t>MINISTÉRIO DA ECONOMIA</w:t>
      </w:r>
    </w:p>
    <w:p w14:paraId="4968D5DC"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Secretaria Especial de Previdência e Trabalho</w:t>
      </w:r>
    </w:p>
    <w:p w14:paraId="55E124F9" w14:textId="77777777" w:rsidR="00BF31CB" w:rsidRPr="009B47F2" w:rsidRDefault="00BF31CB" w:rsidP="005342B2">
      <w:pPr>
        <w:pStyle w:val="Corpodetexto"/>
        <w:suppressLineNumbers/>
        <w:spacing w:after="0"/>
        <w:jc w:val="center"/>
        <w:rPr>
          <w:rFonts w:ascii="Arial" w:hAnsi="Arial" w:cs="Arial"/>
          <w:color w:val="000000"/>
          <w:sz w:val="20"/>
          <w:szCs w:val="20"/>
        </w:rPr>
      </w:pPr>
      <w:r w:rsidRPr="009B47F2">
        <w:rPr>
          <w:rFonts w:ascii="Arial" w:hAnsi="Arial" w:cs="Arial"/>
          <w:color w:val="000000"/>
          <w:sz w:val="20"/>
          <w:szCs w:val="20"/>
        </w:rPr>
        <w:t>Subsecretaria de Assuntos Corporativos</w:t>
      </w:r>
    </w:p>
    <w:p w14:paraId="12551FC7" w14:textId="77777777" w:rsidR="006D32A4" w:rsidRPr="009B47F2" w:rsidRDefault="00BF31CB" w:rsidP="005342B2">
      <w:pPr>
        <w:suppressLineNumbers/>
        <w:spacing w:after="213" w:line="259" w:lineRule="auto"/>
        <w:ind w:left="124" w:right="0" w:firstLine="0"/>
        <w:jc w:val="center"/>
        <w:rPr>
          <w:i w:val="0"/>
          <w:iCs/>
          <w:sz w:val="20"/>
          <w:szCs w:val="20"/>
        </w:rPr>
      </w:pPr>
      <w:r w:rsidRPr="009B47F2">
        <w:rPr>
          <w:i w:val="0"/>
          <w:iCs/>
          <w:sz w:val="20"/>
          <w:szCs w:val="20"/>
        </w:rPr>
        <w:t>Coordenação-Geral de Apoio aos Órgãos Colegiados</w:t>
      </w:r>
    </w:p>
    <w:p w14:paraId="1C22B57E" w14:textId="04AA3F90" w:rsidR="005534D3" w:rsidRPr="009B47F2" w:rsidRDefault="005534D3" w:rsidP="005342B2">
      <w:pPr>
        <w:suppressLineNumbers/>
        <w:spacing w:after="213" w:line="259" w:lineRule="auto"/>
        <w:ind w:left="124" w:right="0" w:firstLine="0"/>
        <w:jc w:val="center"/>
        <w:rPr>
          <w:i w:val="0"/>
          <w:iCs/>
          <w:sz w:val="20"/>
          <w:szCs w:val="20"/>
        </w:rPr>
      </w:pPr>
      <w:r w:rsidRPr="009B47F2">
        <w:rPr>
          <w:b/>
          <w:i w:val="0"/>
          <w:iCs/>
          <w:sz w:val="20"/>
          <w:szCs w:val="20"/>
        </w:rPr>
        <w:t xml:space="preserve"> </w:t>
      </w:r>
    </w:p>
    <w:p w14:paraId="7A99683B" w14:textId="77777777" w:rsidR="005534D3" w:rsidRPr="009B47F2" w:rsidRDefault="005534D3" w:rsidP="005342B2">
      <w:pPr>
        <w:suppressLineNumbers/>
        <w:spacing w:after="23" w:line="259" w:lineRule="auto"/>
        <w:ind w:left="124" w:right="0" w:firstLine="0"/>
        <w:jc w:val="center"/>
      </w:pPr>
      <w:r w:rsidRPr="009B47F2">
        <w:rPr>
          <w:b/>
          <w:i w:val="0"/>
          <w:sz w:val="44"/>
        </w:rPr>
        <w:t xml:space="preserve"> </w:t>
      </w:r>
    </w:p>
    <w:p w14:paraId="6A4087E2" w14:textId="216B86F5" w:rsidR="005534D3" w:rsidRPr="009B47F2" w:rsidRDefault="005534D3" w:rsidP="005342B2">
      <w:pPr>
        <w:suppressLineNumbers/>
        <w:spacing w:after="433" w:line="259" w:lineRule="auto"/>
        <w:ind w:left="69" w:right="0" w:firstLine="0"/>
        <w:jc w:val="center"/>
        <w:rPr>
          <w:b/>
          <w:i w:val="0"/>
          <w:sz w:val="24"/>
        </w:rPr>
      </w:pPr>
      <w:r w:rsidRPr="009B47F2">
        <w:rPr>
          <w:b/>
          <w:i w:val="0"/>
          <w:sz w:val="24"/>
        </w:rPr>
        <w:t xml:space="preserve"> </w:t>
      </w:r>
    </w:p>
    <w:p w14:paraId="35253447" w14:textId="6F53685F" w:rsidR="00BF31CB" w:rsidRPr="009B47F2" w:rsidRDefault="00BF31CB" w:rsidP="005342B2">
      <w:pPr>
        <w:suppressLineNumbers/>
        <w:spacing w:after="433" w:line="259" w:lineRule="auto"/>
        <w:ind w:left="69" w:right="0" w:firstLine="0"/>
        <w:jc w:val="center"/>
        <w:rPr>
          <w:b/>
          <w:i w:val="0"/>
          <w:sz w:val="24"/>
        </w:rPr>
      </w:pPr>
    </w:p>
    <w:p w14:paraId="6DD809E2" w14:textId="77777777" w:rsidR="00BF31CB" w:rsidRPr="009B47F2" w:rsidRDefault="00BF31CB" w:rsidP="005342B2">
      <w:pPr>
        <w:suppressLineNumbers/>
        <w:spacing w:after="433" w:line="259" w:lineRule="auto"/>
        <w:ind w:left="69" w:right="0" w:firstLine="0"/>
        <w:jc w:val="center"/>
      </w:pPr>
    </w:p>
    <w:p w14:paraId="48A9CB08" w14:textId="77777777" w:rsidR="005534D3" w:rsidRPr="009B47F2" w:rsidRDefault="005534D3" w:rsidP="005342B2">
      <w:pPr>
        <w:pStyle w:val="Ttulo1"/>
        <w:suppressLineNumbers/>
      </w:pPr>
      <w:r w:rsidRPr="009B47F2">
        <w:t>ATA</w:t>
      </w:r>
      <w:r w:rsidRPr="009B47F2">
        <w:rPr>
          <w:color w:val="000000"/>
          <w:sz w:val="24"/>
        </w:rPr>
        <w:t xml:space="preserve"> </w:t>
      </w:r>
    </w:p>
    <w:p w14:paraId="34DEDB42"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648E3549" w14:textId="77777777" w:rsidR="005534D3" w:rsidRPr="009B47F2" w:rsidRDefault="005534D3" w:rsidP="005342B2">
      <w:pPr>
        <w:suppressLineNumbers/>
        <w:spacing w:after="246" w:line="259" w:lineRule="auto"/>
        <w:ind w:left="80" w:right="0" w:firstLine="0"/>
        <w:jc w:val="center"/>
      </w:pPr>
      <w:r w:rsidRPr="009B47F2">
        <w:rPr>
          <w:b/>
          <w:i w:val="0"/>
          <w:color w:val="0000FF"/>
          <w:sz w:val="28"/>
        </w:rPr>
        <w:t xml:space="preserve"> </w:t>
      </w:r>
    </w:p>
    <w:p w14:paraId="3E9F2835" w14:textId="77777777" w:rsidR="005534D3" w:rsidRPr="009B47F2" w:rsidRDefault="005534D3" w:rsidP="005342B2">
      <w:pPr>
        <w:suppressLineNumbers/>
        <w:spacing w:after="191" w:line="259" w:lineRule="auto"/>
        <w:ind w:left="113" w:right="0" w:firstLine="0"/>
        <w:jc w:val="center"/>
      </w:pPr>
      <w:r w:rsidRPr="009B47F2">
        <w:rPr>
          <w:b/>
          <w:i w:val="0"/>
          <w:sz w:val="40"/>
        </w:rPr>
        <w:t xml:space="preserve"> </w:t>
      </w:r>
    </w:p>
    <w:p w14:paraId="6293A8F6" w14:textId="641E3ED2" w:rsidR="00B80ADF" w:rsidRPr="009B47F2" w:rsidRDefault="005534D3" w:rsidP="005342B2">
      <w:pPr>
        <w:suppressLineNumbers/>
        <w:spacing w:after="0" w:line="259" w:lineRule="auto"/>
        <w:ind w:left="4" w:right="0" w:firstLine="0"/>
        <w:jc w:val="center"/>
        <w:rPr>
          <w:b/>
          <w:i w:val="0"/>
          <w:sz w:val="40"/>
        </w:rPr>
      </w:pPr>
      <w:r w:rsidRPr="009B47F2">
        <w:rPr>
          <w:b/>
          <w:i w:val="0"/>
          <w:sz w:val="40"/>
        </w:rPr>
        <w:t>2</w:t>
      </w:r>
      <w:r w:rsidR="0015246D" w:rsidRPr="009B47F2">
        <w:rPr>
          <w:b/>
          <w:i w:val="0"/>
          <w:sz w:val="40"/>
        </w:rPr>
        <w:t>80</w:t>
      </w:r>
      <w:r w:rsidRPr="009B47F2">
        <w:rPr>
          <w:b/>
          <w:i w:val="0"/>
          <w:sz w:val="40"/>
        </w:rPr>
        <w:t>ª REUNIÃO ORDINÁRIA DO</w:t>
      </w:r>
      <w:r w:rsidR="00CF04F8" w:rsidRPr="009B47F2">
        <w:rPr>
          <w:b/>
          <w:i w:val="0"/>
          <w:sz w:val="40"/>
        </w:rPr>
        <w:t xml:space="preserve"> </w:t>
      </w:r>
      <w:r w:rsidRPr="009B47F2">
        <w:rPr>
          <w:b/>
          <w:i w:val="0"/>
          <w:sz w:val="40"/>
        </w:rPr>
        <w:t xml:space="preserve">CONSELHO NACIONAL </w:t>
      </w:r>
      <w:r w:rsidR="00F47152" w:rsidRPr="009B47F2">
        <w:rPr>
          <w:b/>
          <w:i w:val="0"/>
          <w:sz w:val="40"/>
        </w:rPr>
        <w:t>D</w:t>
      </w:r>
      <w:r w:rsidRPr="009B47F2">
        <w:rPr>
          <w:b/>
          <w:i w:val="0"/>
          <w:sz w:val="40"/>
        </w:rPr>
        <w:t>E PREVIDÊNCIA</w:t>
      </w:r>
      <w:r w:rsidR="00671C8D" w:rsidRPr="009B47F2">
        <w:rPr>
          <w:b/>
          <w:i w:val="0"/>
          <w:sz w:val="40"/>
        </w:rPr>
        <w:t xml:space="preserve"> SOCIAL</w:t>
      </w:r>
      <w:r w:rsidR="00CF04F8" w:rsidRPr="009B47F2">
        <w:rPr>
          <w:b/>
          <w:i w:val="0"/>
          <w:sz w:val="40"/>
        </w:rPr>
        <w:t xml:space="preserve"> </w:t>
      </w:r>
    </w:p>
    <w:p w14:paraId="72C0F29C" w14:textId="3F03C90A" w:rsidR="005534D3" w:rsidRPr="009B47F2" w:rsidRDefault="00B80ADF" w:rsidP="005342B2">
      <w:pPr>
        <w:suppressLineNumbers/>
        <w:spacing w:after="0" w:line="259" w:lineRule="auto"/>
        <w:ind w:left="4" w:right="0" w:firstLine="0"/>
        <w:jc w:val="center"/>
      </w:pPr>
      <w:r w:rsidRPr="009B47F2">
        <w:rPr>
          <w:b/>
          <w:i w:val="0"/>
          <w:sz w:val="40"/>
        </w:rPr>
        <w:t xml:space="preserve">- </w:t>
      </w:r>
      <w:r w:rsidR="005534D3" w:rsidRPr="009B47F2">
        <w:rPr>
          <w:b/>
          <w:i w:val="0"/>
          <w:sz w:val="40"/>
        </w:rPr>
        <w:t>CNP</w:t>
      </w:r>
      <w:r w:rsidR="00671C8D" w:rsidRPr="009B47F2">
        <w:rPr>
          <w:b/>
          <w:i w:val="0"/>
          <w:sz w:val="40"/>
        </w:rPr>
        <w:t>S</w:t>
      </w:r>
      <w:r w:rsidRPr="009B47F2">
        <w:rPr>
          <w:b/>
          <w:i w:val="0"/>
          <w:sz w:val="40"/>
        </w:rPr>
        <w:t xml:space="preserve"> -</w:t>
      </w:r>
    </w:p>
    <w:p w14:paraId="084738D1" w14:textId="77777777" w:rsidR="00DD312B" w:rsidRPr="009B47F2" w:rsidRDefault="00DD312B" w:rsidP="00DD312B">
      <w:pPr>
        <w:suppressLineNumbers/>
        <w:spacing w:after="120" w:line="240" w:lineRule="auto"/>
        <w:ind w:left="5" w:right="0" w:firstLine="0"/>
        <w:jc w:val="center"/>
        <w:rPr>
          <w:i w:val="0"/>
        </w:rPr>
      </w:pPr>
    </w:p>
    <w:p w14:paraId="78058EE1" w14:textId="77777777" w:rsidR="00DD312B" w:rsidRPr="009B47F2" w:rsidRDefault="00DD312B" w:rsidP="00DD312B">
      <w:pPr>
        <w:suppressLineNumbers/>
        <w:spacing w:after="120" w:line="240" w:lineRule="auto"/>
        <w:ind w:left="5" w:right="0" w:firstLine="0"/>
        <w:jc w:val="center"/>
        <w:rPr>
          <w:i w:val="0"/>
          <w:sz w:val="24"/>
        </w:rPr>
      </w:pPr>
      <w:r w:rsidRPr="009B47F2">
        <w:rPr>
          <w:i w:val="0"/>
          <w:sz w:val="24"/>
        </w:rPr>
        <w:t>Videoconferência</w:t>
      </w:r>
    </w:p>
    <w:p w14:paraId="6F283D9C" w14:textId="4BD3629B" w:rsidR="005534D3" w:rsidRPr="009B47F2" w:rsidRDefault="005534D3" w:rsidP="005342B2">
      <w:pPr>
        <w:suppressLineNumbers/>
        <w:spacing w:after="151" w:line="259" w:lineRule="auto"/>
        <w:ind w:left="69" w:right="0" w:firstLine="0"/>
        <w:jc w:val="center"/>
      </w:pPr>
    </w:p>
    <w:p w14:paraId="75D07C16"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5A353FEB"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47E1F1D0" w14:textId="77777777" w:rsidR="005534D3" w:rsidRPr="009B47F2" w:rsidRDefault="005534D3" w:rsidP="005342B2">
      <w:pPr>
        <w:suppressLineNumbers/>
        <w:spacing w:after="136" w:line="259" w:lineRule="auto"/>
        <w:ind w:left="80" w:right="0" w:firstLine="0"/>
        <w:jc w:val="center"/>
      </w:pPr>
      <w:r w:rsidRPr="009B47F2">
        <w:rPr>
          <w:b/>
          <w:i w:val="0"/>
          <w:color w:val="0000FF"/>
          <w:sz w:val="28"/>
        </w:rPr>
        <w:t xml:space="preserve"> </w:t>
      </w:r>
    </w:p>
    <w:p w14:paraId="4206916D" w14:textId="77777777" w:rsidR="005534D3" w:rsidRPr="009B47F2" w:rsidRDefault="005534D3" w:rsidP="005342B2">
      <w:pPr>
        <w:suppressLineNumbers/>
        <w:spacing w:after="134" w:line="259" w:lineRule="auto"/>
        <w:ind w:left="80" w:right="0" w:firstLine="0"/>
        <w:jc w:val="center"/>
      </w:pPr>
      <w:r w:rsidRPr="009B47F2">
        <w:rPr>
          <w:b/>
          <w:i w:val="0"/>
          <w:color w:val="0000FF"/>
          <w:sz w:val="28"/>
        </w:rPr>
        <w:t xml:space="preserve"> </w:t>
      </w:r>
    </w:p>
    <w:p w14:paraId="2B592A2B" w14:textId="6DD7C764" w:rsidR="009925C4" w:rsidRPr="009B47F2" w:rsidRDefault="005534D3" w:rsidP="005342B2">
      <w:pPr>
        <w:suppressLineNumbers/>
        <w:spacing w:after="134" w:line="259" w:lineRule="auto"/>
        <w:ind w:left="80" w:right="0" w:firstLine="0"/>
        <w:jc w:val="center"/>
        <w:rPr>
          <w:b/>
          <w:i w:val="0"/>
          <w:color w:val="0000FF"/>
          <w:sz w:val="28"/>
        </w:rPr>
      </w:pPr>
      <w:r w:rsidRPr="009B47F2">
        <w:rPr>
          <w:b/>
          <w:i w:val="0"/>
          <w:color w:val="0000FF"/>
          <w:sz w:val="28"/>
        </w:rPr>
        <w:t xml:space="preserve"> </w:t>
      </w:r>
    </w:p>
    <w:p w14:paraId="59A81988" w14:textId="20E85139" w:rsidR="00655B1E" w:rsidRPr="009B47F2" w:rsidRDefault="00655B1E" w:rsidP="005342B2">
      <w:pPr>
        <w:suppressLineNumbers/>
        <w:spacing w:after="134" w:line="259" w:lineRule="auto"/>
        <w:ind w:left="8" w:right="0" w:firstLine="0"/>
        <w:jc w:val="center"/>
        <w:rPr>
          <w:b/>
          <w:i w:val="0"/>
          <w:color w:val="0000FF"/>
          <w:sz w:val="28"/>
        </w:rPr>
      </w:pPr>
    </w:p>
    <w:p w14:paraId="7ECE55FD" w14:textId="561B3FE0" w:rsidR="005534D3" w:rsidRPr="009B47F2" w:rsidRDefault="005534D3" w:rsidP="005342B2">
      <w:pPr>
        <w:suppressLineNumbers/>
        <w:spacing w:after="134" w:line="259" w:lineRule="auto"/>
        <w:ind w:left="8" w:right="0" w:firstLine="0"/>
        <w:jc w:val="center"/>
      </w:pPr>
      <w:r w:rsidRPr="009B47F2">
        <w:rPr>
          <w:b/>
          <w:i w:val="0"/>
          <w:color w:val="0000FF"/>
          <w:sz w:val="28"/>
        </w:rPr>
        <w:t xml:space="preserve">Brasília, </w:t>
      </w:r>
      <w:r w:rsidR="0015246D" w:rsidRPr="009B47F2">
        <w:rPr>
          <w:b/>
          <w:i w:val="0"/>
          <w:color w:val="0000FF"/>
          <w:sz w:val="28"/>
        </w:rPr>
        <w:t>27</w:t>
      </w:r>
      <w:r w:rsidR="00504C7F" w:rsidRPr="009B47F2">
        <w:rPr>
          <w:b/>
          <w:i w:val="0"/>
          <w:color w:val="0000FF"/>
          <w:sz w:val="28"/>
        </w:rPr>
        <w:t xml:space="preserve"> de </w:t>
      </w:r>
      <w:r w:rsidR="0015246D" w:rsidRPr="009B47F2">
        <w:rPr>
          <w:b/>
          <w:i w:val="0"/>
          <w:color w:val="0000FF"/>
          <w:sz w:val="28"/>
        </w:rPr>
        <w:t>maio</w:t>
      </w:r>
      <w:r w:rsidR="00897547" w:rsidRPr="009B47F2">
        <w:rPr>
          <w:b/>
          <w:i w:val="0"/>
          <w:color w:val="0000FF"/>
          <w:sz w:val="28"/>
        </w:rPr>
        <w:t xml:space="preserve"> </w:t>
      </w:r>
      <w:r w:rsidRPr="009B47F2">
        <w:rPr>
          <w:b/>
          <w:i w:val="0"/>
          <w:color w:val="0000FF"/>
          <w:sz w:val="28"/>
        </w:rPr>
        <w:t>de 20</w:t>
      </w:r>
      <w:r w:rsidR="006B015B" w:rsidRPr="009B47F2">
        <w:rPr>
          <w:b/>
          <w:i w:val="0"/>
          <w:color w:val="0000FF"/>
          <w:sz w:val="28"/>
        </w:rPr>
        <w:t>2</w:t>
      </w:r>
      <w:r w:rsidR="002D2193" w:rsidRPr="009B47F2">
        <w:rPr>
          <w:b/>
          <w:i w:val="0"/>
          <w:color w:val="0000FF"/>
          <w:sz w:val="28"/>
        </w:rPr>
        <w:t>1</w:t>
      </w:r>
      <w:r w:rsidRPr="009B47F2">
        <w:rPr>
          <w:b/>
          <w:i w:val="0"/>
          <w:color w:val="0000FF"/>
          <w:sz w:val="28"/>
        </w:rPr>
        <w:t xml:space="preserve"> </w:t>
      </w:r>
    </w:p>
    <w:p w14:paraId="3C351778" w14:textId="77777777" w:rsidR="00655B1E" w:rsidRPr="009B47F2" w:rsidRDefault="00655B1E" w:rsidP="005342B2">
      <w:pPr>
        <w:suppressLineNumbers/>
        <w:spacing w:after="120" w:line="240" w:lineRule="auto"/>
        <w:ind w:left="5" w:right="0" w:firstLine="0"/>
        <w:jc w:val="center"/>
        <w:rPr>
          <w:i w:val="0"/>
        </w:rPr>
      </w:pPr>
    </w:p>
    <w:p w14:paraId="04E91306" w14:textId="7082FD6E" w:rsidR="005534D3" w:rsidRPr="009B47F2" w:rsidRDefault="005534D3" w:rsidP="005342B2">
      <w:pPr>
        <w:pStyle w:val="Ttulo2"/>
        <w:suppressLineNumbers/>
        <w:spacing w:after="115"/>
        <w:ind w:left="0" w:right="7" w:firstLine="0"/>
        <w:jc w:val="center"/>
      </w:pPr>
      <w:r w:rsidRPr="009B47F2">
        <w:t>ATA DA 2</w:t>
      </w:r>
      <w:r w:rsidR="00334049" w:rsidRPr="009B47F2">
        <w:t>80</w:t>
      </w:r>
      <w:r w:rsidRPr="009B47F2">
        <w:t>ª REUNIÃO ORDINÁRIA DO CNP</w:t>
      </w:r>
      <w:r w:rsidR="00671C8D" w:rsidRPr="009B47F2">
        <w:t>S</w:t>
      </w:r>
      <w:r w:rsidRPr="009B47F2">
        <w:t xml:space="preserve"> </w:t>
      </w:r>
    </w:p>
    <w:p w14:paraId="7C8B7EDB" w14:textId="7CF70738" w:rsidR="005534D3" w:rsidRPr="009B47F2" w:rsidRDefault="005534D3" w:rsidP="005342B2">
      <w:pPr>
        <w:suppressLineNumbers/>
        <w:spacing w:after="117" w:line="259" w:lineRule="auto"/>
        <w:ind w:left="69" w:right="0" w:firstLine="0"/>
        <w:jc w:val="center"/>
        <w:rPr>
          <w:b/>
          <w:i w:val="0"/>
          <w:sz w:val="24"/>
        </w:rPr>
      </w:pPr>
      <w:r w:rsidRPr="009B47F2">
        <w:rPr>
          <w:b/>
          <w:i w:val="0"/>
          <w:sz w:val="24"/>
        </w:rPr>
        <w:t xml:space="preserve"> </w:t>
      </w:r>
    </w:p>
    <w:p w14:paraId="2BDCF70A" w14:textId="77777777" w:rsidR="003A6185" w:rsidRPr="009B47F2" w:rsidRDefault="003A6185" w:rsidP="005342B2">
      <w:pPr>
        <w:suppressLineNumbers/>
        <w:spacing w:after="117" w:line="259" w:lineRule="auto"/>
        <w:ind w:left="69" w:right="0" w:firstLine="0"/>
        <w:jc w:val="center"/>
      </w:pPr>
    </w:p>
    <w:p w14:paraId="0E8E81CF" w14:textId="414ED743" w:rsidR="005534D3" w:rsidRPr="009B47F2" w:rsidRDefault="005534D3" w:rsidP="005342B2">
      <w:pPr>
        <w:suppressLineNumbers/>
        <w:spacing w:after="116" w:line="259" w:lineRule="auto"/>
        <w:ind w:left="-5" w:right="0"/>
      </w:pPr>
      <w:r w:rsidRPr="009B47F2">
        <w:rPr>
          <w:b/>
          <w:i w:val="0"/>
          <w:sz w:val="24"/>
        </w:rPr>
        <w:t>DATA</w:t>
      </w:r>
      <w:r w:rsidRPr="009B47F2">
        <w:rPr>
          <w:bCs/>
          <w:i w:val="0"/>
          <w:sz w:val="24"/>
        </w:rPr>
        <w:t xml:space="preserve">: </w:t>
      </w:r>
      <w:r w:rsidR="00504C7F" w:rsidRPr="009B47F2">
        <w:rPr>
          <w:bCs/>
          <w:i w:val="0"/>
          <w:sz w:val="24"/>
        </w:rPr>
        <w:t>2</w:t>
      </w:r>
      <w:r w:rsidR="0015246D" w:rsidRPr="009B47F2">
        <w:rPr>
          <w:bCs/>
          <w:i w:val="0"/>
          <w:sz w:val="24"/>
        </w:rPr>
        <w:t>7</w:t>
      </w:r>
      <w:r w:rsidR="00504C7F" w:rsidRPr="009B47F2">
        <w:rPr>
          <w:bCs/>
          <w:i w:val="0"/>
          <w:sz w:val="24"/>
        </w:rPr>
        <w:t xml:space="preserve"> de </w:t>
      </w:r>
      <w:r w:rsidR="0015246D" w:rsidRPr="009B47F2">
        <w:rPr>
          <w:bCs/>
          <w:i w:val="0"/>
          <w:sz w:val="24"/>
        </w:rPr>
        <w:t>maio</w:t>
      </w:r>
      <w:r w:rsidR="002D2193" w:rsidRPr="009B47F2">
        <w:rPr>
          <w:bCs/>
          <w:i w:val="0"/>
          <w:sz w:val="24"/>
        </w:rPr>
        <w:t xml:space="preserve"> d</w:t>
      </w:r>
      <w:r w:rsidRPr="009B47F2">
        <w:rPr>
          <w:i w:val="0"/>
          <w:sz w:val="24"/>
        </w:rPr>
        <w:t>e 20</w:t>
      </w:r>
      <w:r w:rsidR="006B015B" w:rsidRPr="009B47F2">
        <w:rPr>
          <w:i w:val="0"/>
          <w:sz w:val="24"/>
        </w:rPr>
        <w:t>2</w:t>
      </w:r>
      <w:r w:rsidR="002D2193" w:rsidRPr="009B47F2">
        <w:rPr>
          <w:i w:val="0"/>
          <w:sz w:val="24"/>
        </w:rPr>
        <w:t>1</w:t>
      </w:r>
      <w:r w:rsidRPr="009B47F2">
        <w:rPr>
          <w:i w:val="0"/>
          <w:sz w:val="24"/>
        </w:rPr>
        <w:t xml:space="preserve"> </w:t>
      </w:r>
    </w:p>
    <w:p w14:paraId="0C16AB8F" w14:textId="16398840" w:rsidR="005534D3" w:rsidRPr="009B47F2" w:rsidRDefault="005534D3" w:rsidP="005342B2">
      <w:pPr>
        <w:suppressLineNumbers/>
        <w:spacing w:after="116" w:line="259" w:lineRule="auto"/>
        <w:ind w:left="-5" w:right="0"/>
        <w:rPr>
          <w:i w:val="0"/>
          <w:sz w:val="24"/>
        </w:rPr>
      </w:pPr>
      <w:r w:rsidRPr="009B47F2">
        <w:rPr>
          <w:b/>
          <w:i w:val="0"/>
          <w:sz w:val="24"/>
        </w:rPr>
        <w:t xml:space="preserve">LOCAL: </w:t>
      </w:r>
      <w:r w:rsidR="00BF31CB" w:rsidRPr="009B47F2">
        <w:rPr>
          <w:i w:val="0"/>
          <w:sz w:val="24"/>
        </w:rPr>
        <w:t xml:space="preserve">Microsoft </w:t>
      </w:r>
      <w:proofErr w:type="spellStart"/>
      <w:r w:rsidR="00BF31CB" w:rsidRPr="009B47F2">
        <w:rPr>
          <w:iCs/>
          <w:sz w:val="24"/>
        </w:rPr>
        <w:t>Teams</w:t>
      </w:r>
      <w:proofErr w:type="spellEnd"/>
      <w:r w:rsidR="00BF31CB" w:rsidRPr="009B47F2">
        <w:rPr>
          <w:iCs/>
          <w:sz w:val="24"/>
        </w:rPr>
        <w:t xml:space="preserve"> – </w:t>
      </w:r>
      <w:r w:rsidR="00BF31CB" w:rsidRPr="009B47F2">
        <w:rPr>
          <w:i w:val="0"/>
          <w:sz w:val="24"/>
        </w:rPr>
        <w:t>Videoconferência</w:t>
      </w:r>
    </w:p>
    <w:p w14:paraId="179E91A8" w14:textId="77777777" w:rsidR="00504C7F" w:rsidRPr="009B47F2"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9B47F2" w:rsidRDefault="00820AC1" w:rsidP="005342B2">
      <w:pPr>
        <w:suppressLineNumbers/>
        <w:spacing w:after="115" w:line="259" w:lineRule="auto"/>
        <w:ind w:left="0" w:right="0" w:firstLine="0"/>
        <w:jc w:val="left"/>
        <w:rPr>
          <w:b/>
          <w:i w:val="0"/>
          <w:color w:val="000000" w:themeColor="text1"/>
          <w:sz w:val="24"/>
        </w:rPr>
      </w:pPr>
      <w:r w:rsidRPr="009B47F2">
        <w:rPr>
          <w:b/>
          <w:i w:val="0"/>
          <w:color w:val="000000" w:themeColor="text1"/>
          <w:sz w:val="24"/>
        </w:rPr>
        <w:t>PRESENÇAS</w:t>
      </w:r>
    </w:p>
    <w:tbl>
      <w:tblPr>
        <w:tblStyle w:val="Tabelacomgrad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4C00EAAF" w14:textId="77777777" w:rsidTr="006A7F19">
        <w:tc>
          <w:tcPr>
            <w:tcW w:w="5208" w:type="dxa"/>
            <w:tcBorders>
              <w:top w:val="single" w:sz="4" w:space="0" w:color="auto"/>
              <w:left w:val="single" w:sz="4" w:space="0" w:color="auto"/>
              <w:right w:val="single" w:sz="4" w:space="0" w:color="auto"/>
            </w:tcBorders>
          </w:tcPr>
          <w:p w14:paraId="6B22C856"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 Governo</w:t>
            </w:r>
          </w:p>
        </w:tc>
        <w:tc>
          <w:tcPr>
            <w:tcW w:w="5207" w:type="dxa"/>
            <w:tcBorders>
              <w:top w:val="single" w:sz="4" w:space="0" w:color="auto"/>
              <w:left w:val="single" w:sz="4" w:space="0" w:color="auto"/>
              <w:right w:val="single" w:sz="4" w:space="0" w:color="auto"/>
            </w:tcBorders>
          </w:tcPr>
          <w:p w14:paraId="306C763E"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Trabalhadores em Atividade</w:t>
            </w:r>
          </w:p>
        </w:tc>
      </w:tr>
      <w:tr w:rsidR="00C0069D" w:rsidRPr="009B47F2" w14:paraId="28BF1647" w14:textId="77777777" w:rsidTr="006A7F19">
        <w:tc>
          <w:tcPr>
            <w:tcW w:w="5208" w:type="dxa"/>
            <w:tcBorders>
              <w:left w:val="single" w:sz="4" w:space="0" w:color="auto"/>
              <w:right w:val="single" w:sz="4" w:space="0" w:color="auto"/>
            </w:tcBorders>
          </w:tcPr>
          <w:p w14:paraId="269DE0B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Narlon Gutierre Nogueira</w:t>
            </w:r>
          </w:p>
          <w:p w14:paraId="11C185D9"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SPREV/ME – Rogério Nagamine Costanzi</w:t>
            </w:r>
          </w:p>
          <w:p w14:paraId="48389B5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Leonardo José Rolim Guimarães</w:t>
            </w:r>
          </w:p>
          <w:p w14:paraId="3EAD2E3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INSS – Alessandro Roosevelt Silva Ribeiro</w:t>
            </w:r>
          </w:p>
          <w:p w14:paraId="14D25E8E"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SEPRT/ME – Benedito Adalberto Brunca</w:t>
            </w:r>
          </w:p>
          <w:p w14:paraId="1C23F770"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SPE/ME – Bernardo Borba de Andrade</w:t>
            </w:r>
          </w:p>
          <w:p w14:paraId="51E69E55" w14:textId="5E696B56"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IPEA/ME – </w:t>
            </w:r>
            <w:proofErr w:type="spellStart"/>
            <w:r w:rsidRPr="009B47F2">
              <w:rPr>
                <w:i w:val="0"/>
                <w:color w:val="auto"/>
                <w:sz w:val="20"/>
                <w:szCs w:val="20"/>
              </w:rPr>
              <w:t>Luis</w:t>
            </w:r>
            <w:proofErr w:type="spellEnd"/>
            <w:r w:rsidRPr="009B47F2">
              <w:rPr>
                <w:i w:val="0"/>
                <w:color w:val="auto"/>
                <w:sz w:val="20"/>
                <w:szCs w:val="20"/>
              </w:rPr>
              <w:t xml:space="preserve"> Henrique da Silva Paiva</w:t>
            </w:r>
          </w:p>
        </w:tc>
        <w:tc>
          <w:tcPr>
            <w:tcW w:w="5207" w:type="dxa"/>
            <w:tcBorders>
              <w:left w:val="single" w:sz="4" w:space="0" w:color="auto"/>
              <w:right w:val="single" w:sz="4" w:space="0" w:color="auto"/>
            </w:tcBorders>
          </w:tcPr>
          <w:p w14:paraId="0E1554F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FS – </w:t>
            </w:r>
            <w:proofErr w:type="spellStart"/>
            <w:r w:rsidRPr="009B47F2">
              <w:rPr>
                <w:i w:val="0"/>
                <w:color w:val="auto"/>
                <w:sz w:val="20"/>
                <w:szCs w:val="20"/>
              </w:rPr>
              <w:t>Dionízio</w:t>
            </w:r>
            <w:proofErr w:type="spellEnd"/>
            <w:r w:rsidRPr="009B47F2">
              <w:rPr>
                <w:i w:val="0"/>
                <w:color w:val="auto"/>
                <w:sz w:val="20"/>
                <w:szCs w:val="20"/>
              </w:rPr>
              <w:t xml:space="preserve"> Martins de Macedo Filho</w:t>
            </w:r>
          </w:p>
          <w:p w14:paraId="6369AA2C"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UGT – Natal Léo</w:t>
            </w:r>
          </w:p>
          <w:p w14:paraId="67B25264"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CUT – Ariovaldo de Camargo</w:t>
            </w:r>
          </w:p>
          <w:p w14:paraId="3F0FC28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CONTAG – Evandro José Morello</w:t>
            </w:r>
          </w:p>
          <w:p w14:paraId="01C61FD0" w14:textId="5AA7C7EE" w:rsidR="00C0069D" w:rsidRPr="009B47F2" w:rsidRDefault="0044486F" w:rsidP="0044486F">
            <w:pPr>
              <w:spacing w:after="116" w:line="259" w:lineRule="auto"/>
              <w:ind w:left="0" w:right="0" w:firstLine="0"/>
              <w:rPr>
                <w:i w:val="0"/>
                <w:color w:val="FF0000"/>
                <w:sz w:val="20"/>
                <w:szCs w:val="20"/>
              </w:rPr>
            </w:pPr>
            <w:r w:rsidRPr="009B47F2">
              <w:rPr>
                <w:i w:val="0"/>
                <w:color w:val="auto"/>
                <w:sz w:val="20"/>
                <w:szCs w:val="20"/>
              </w:rPr>
              <w:t>CTB – Fernando Antônio Duarte Dantas</w:t>
            </w:r>
          </w:p>
        </w:tc>
      </w:tr>
      <w:tr w:rsidR="00C0069D" w:rsidRPr="009B47F2" w14:paraId="7863FE41" w14:textId="77777777" w:rsidTr="006A7F19">
        <w:tc>
          <w:tcPr>
            <w:tcW w:w="5208" w:type="dxa"/>
            <w:tcBorders>
              <w:top w:val="single" w:sz="4" w:space="0" w:color="auto"/>
              <w:bottom w:val="single" w:sz="4" w:space="0" w:color="auto"/>
            </w:tcBorders>
          </w:tcPr>
          <w:p w14:paraId="45C65F9C" w14:textId="77777777" w:rsidR="00C0069D" w:rsidRPr="009B47F2" w:rsidRDefault="00C0069D" w:rsidP="006A7F19">
            <w:pPr>
              <w:spacing w:after="116" w:line="259" w:lineRule="auto"/>
              <w:ind w:left="0" w:right="0" w:firstLine="0"/>
              <w:rPr>
                <w:i w:val="0"/>
                <w:color w:val="FF0000"/>
                <w:sz w:val="20"/>
                <w:szCs w:val="20"/>
              </w:rPr>
            </w:pPr>
          </w:p>
        </w:tc>
        <w:tc>
          <w:tcPr>
            <w:tcW w:w="5207" w:type="dxa"/>
            <w:tcBorders>
              <w:top w:val="single" w:sz="4" w:space="0" w:color="auto"/>
              <w:bottom w:val="single" w:sz="4" w:space="0" w:color="auto"/>
            </w:tcBorders>
          </w:tcPr>
          <w:p w14:paraId="664ECEE4" w14:textId="77777777" w:rsidR="00C0069D" w:rsidRPr="009B47F2" w:rsidRDefault="00C0069D" w:rsidP="006A7F19">
            <w:pPr>
              <w:spacing w:after="116" w:line="259" w:lineRule="auto"/>
              <w:ind w:left="0" w:right="0" w:firstLine="0"/>
              <w:rPr>
                <w:i w:val="0"/>
                <w:color w:val="FF0000"/>
                <w:sz w:val="20"/>
                <w:szCs w:val="20"/>
              </w:rPr>
            </w:pPr>
          </w:p>
        </w:tc>
      </w:tr>
      <w:tr w:rsidR="00C0069D" w:rsidRPr="009B47F2" w14:paraId="1082C921" w14:textId="77777777" w:rsidTr="006A7F19">
        <w:tc>
          <w:tcPr>
            <w:tcW w:w="5208" w:type="dxa"/>
            <w:tcBorders>
              <w:top w:val="single" w:sz="4" w:space="0" w:color="auto"/>
              <w:left w:val="single" w:sz="4" w:space="0" w:color="auto"/>
              <w:right w:val="single" w:sz="4" w:space="0" w:color="auto"/>
            </w:tcBorders>
          </w:tcPr>
          <w:p w14:paraId="2F1E065D"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000000" w:themeColor="text1"/>
                <w:sz w:val="20"/>
                <w:szCs w:val="20"/>
              </w:rPr>
              <w:t>Representantes dos Aposentados e Pensionistas</w:t>
            </w:r>
          </w:p>
        </w:tc>
        <w:tc>
          <w:tcPr>
            <w:tcW w:w="5207" w:type="dxa"/>
            <w:tcBorders>
              <w:top w:val="single" w:sz="4" w:space="0" w:color="auto"/>
              <w:left w:val="single" w:sz="4" w:space="0" w:color="auto"/>
              <w:right w:val="single" w:sz="4" w:space="0" w:color="auto"/>
            </w:tcBorders>
          </w:tcPr>
          <w:p w14:paraId="2DE6F647" w14:textId="77777777" w:rsidR="00C0069D" w:rsidRPr="009B47F2" w:rsidRDefault="00C0069D" w:rsidP="006A7F19">
            <w:pPr>
              <w:spacing w:after="116" w:line="259" w:lineRule="auto"/>
              <w:ind w:left="0" w:right="0" w:firstLine="0"/>
              <w:rPr>
                <w:i w:val="0"/>
                <w:color w:val="FF0000"/>
                <w:sz w:val="20"/>
                <w:szCs w:val="20"/>
              </w:rPr>
            </w:pPr>
            <w:r w:rsidRPr="009B47F2">
              <w:rPr>
                <w:b/>
                <w:i w:val="0"/>
                <w:color w:val="auto"/>
                <w:sz w:val="20"/>
                <w:szCs w:val="20"/>
              </w:rPr>
              <w:t>Representantes dos Empregadores</w:t>
            </w:r>
          </w:p>
        </w:tc>
      </w:tr>
      <w:tr w:rsidR="00C0069D" w:rsidRPr="009B47F2" w14:paraId="6D5357B0" w14:textId="77777777" w:rsidTr="006A7F19">
        <w:tc>
          <w:tcPr>
            <w:tcW w:w="5208" w:type="dxa"/>
            <w:tcBorders>
              <w:left w:val="single" w:sz="4" w:space="0" w:color="auto"/>
              <w:bottom w:val="single" w:sz="4" w:space="0" w:color="auto"/>
              <w:right w:val="single" w:sz="4" w:space="0" w:color="auto"/>
            </w:tcBorders>
          </w:tcPr>
          <w:p w14:paraId="4079802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SINTAPI/CUT – José Tadeu Peixoto da Costa</w:t>
            </w:r>
          </w:p>
          <w:p w14:paraId="10374F90"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CSB – Bartolomeu Evangelista de França</w:t>
            </w:r>
          </w:p>
          <w:p w14:paraId="34F3FB8A"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COBAP – </w:t>
            </w:r>
            <w:proofErr w:type="spellStart"/>
            <w:r w:rsidRPr="009B47F2">
              <w:rPr>
                <w:i w:val="0"/>
                <w:color w:val="auto"/>
                <w:sz w:val="20"/>
                <w:szCs w:val="20"/>
              </w:rPr>
              <w:t>Obede</w:t>
            </w:r>
            <w:proofErr w:type="spellEnd"/>
            <w:r w:rsidRPr="009B47F2">
              <w:rPr>
                <w:i w:val="0"/>
                <w:color w:val="auto"/>
                <w:sz w:val="20"/>
                <w:szCs w:val="20"/>
              </w:rPr>
              <w:t xml:space="preserve"> Muniz Teodoro</w:t>
            </w:r>
          </w:p>
          <w:p w14:paraId="5436B3AE" w14:textId="0F05A7C4" w:rsidR="00C0069D" w:rsidRPr="009B47F2" w:rsidRDefault="0044486F" w:rsidP="0044486F">
            <w:pPr>
              <w:spacing w:after="116" w:line="259" w:lineRule="auto"/>
              <w:ind w:left="0" w:right="0" w:firstLine="0"/>
              <w:rPr>
                <w:b/>
                <w:i w:val="0"/>
                <w:color w:val="000000" w:themeColor="text1"/>
                <w:sz w:val="20"/>
                <w:szCs w:val="20"/>
              </w:rPr>
            </w:pPr>
            <w:r w:rsidRPr="009B47F2">
              <w:rPr>
                <w:i w:val="0"/>
                <w:color w:val="auto"/>
                <w:sz w:val="20"/>
                <w:szCs w:val="20"/>
              </w:rPr>
              <w:t xml:space="preserve">SINDNAPI/FS – Tônia Andrea </w:t>
            </w:r>
            <w:proofErr w:type="spellStart"/>
            <w:r w:rsidRPr="009B47F2">
              <w:rPr>
                <w:i w:val="0"/>
                <w:color w:val="auto"/>
                <w:sz w:val="20"/>
                <w:szCs w:val="20"/>
              </w:rPr>
              <w:t>Inocentini</w:t>
            </w:r>
            <w:proofErr w:type="spellEnd"/>
            <w:r w:rsidRPr="009B47F2">
              <w:rPr>
                <w:i w:val="0"/>
                <w:color w:val="auto"/>
                <w:sz w:val="20"/>
                <w:szCs w:val="20"/>
              </w:rPr>
              <w:t xml:space="preserve"> </w:t>
            </w:r>
            <w:proofErr w:type="spellStart"/>
            <w:r w:rsidRPr="009B47F2">
              <w:rPr>
                <w:i w:val="0"/>
                <w:color w:val="auto"/>
                <w:sz w:val="20"/>
                <w:szCs w:val="20"/>
              </w:rPr>
              <w:t>Galleti</w:t>
            </w:r>
            <w:proofErr w:type="spellEnd"/>
          </w:p>
        </w:tc>
        <w:tc>
          <w:tcPr>
            <w:tcW w:w="5207" w:type="dxa"/>
            <w:tcBorders>
              <w:left w:val="single" w:sz="4" w:space="0" w:color="auto"/>
              <w:bottom w:val="single" w:sz="4" w:space="0" w:color="auto"/>
              <w:right w:val="single" w:sz="4" w:space="0" w:color="auto"/>
            </w:tcBorders>
          </w:tcPr>
          <w:p w14:paraId="3B056BED"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CNF – Ênio Mathias Ferreira</w:t>
            </w:r>
          </w:p>
          <w:p w14:paraId="5A0A337F"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CNC – Nara de Deus Vieira</w:t>
            </w:r>
          </w:p>
          <w:p w14:paraId="54666527" w14:textId="77777777"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CNM – Antônio Mário </w:t>
            </w:r>
            <w:proofErr w:type="spellStart"/>
            <w:r w:rsidRPr="009B47F2">
              <w:rPr>
                <w:i w:val="0"/>
                <w:color w:val="auto"/>
                <w:sz w:val="20"/>
                <w:szCs w:val="20"/>
              </w:rPr>
              <w:t>Rattes</w:t>
            </w:r>
            <w:proofErr w:type="spellEnd"/>
            <w:r w:rsidRPr="009B47F2">
              <w:rPr>
                <w:i w:val="0"/>
                <w:color w:val="auto"/>
                <w:sz w:val="20"/>
                <w:szCs w:val="20"/>
              </w:rPr>
              <w:t xml:space="preserve"> de Oliveira</w:t>
            </w:r>
          </w:p>
          <w:p w14:paraId="0D32B4EB" w14:textId="52696976" w:rsidR="00C0069D" w:rsidRPr="009B47F2" w:rsidRDefault="00C0069D" w:rsidP="0044486F">
            <w:pPr>
              <w:spacing w:after="116" w:line="259" w:lineRule="auto"/>
              <w:ind w:left="0" w:right="0" w:firstLine="0"/>
              <w:rPr>
                <w:i w:val="0"/>
                <w:iCs/>
                <w:color w:val="auto"/>
                <w:sz w:val="20"/>
                <w:szCs w:val="20"/>
              </w:rPr>
            </w:pPr>
          </w:p>
        </w:tc>
      </w:tr>
    </w:tbl>
    <w:p w14:paraId="3157DD3F" w14:textId="77777777" w:rsidR="00C0069D" w:rsidRPr="009B47F2" w:rsidRDefault="00C0069D" w:rsidP="00C0069D">
      <w:pPr>
        <w:suppressLineNumbers/>
        <w:spacing w:after="116" w:line="259" w:lineRule="auto"/>
        <w:ind w:left="-5" w:right="0"/>
        <w:jc w:val="left"/>
        <w:rPr>
          <w:b/>
          <w:i w:val="0"/>
          <w:color w:val="000000" w:themeColor="text1"/>
          <w:sz w:val="24"/>
        </w:rPr>
      </w:pPr>
    </w:p>
    <w:tbl>
      <w:tblPr>
        <w:tblStyle w:val="Tabelacomgrade"/>
        <w:tblW w:w="0" w:type="auto"/>
        <w:tblBorders>
          <w:insideH w:val="none" w:sz="0" w:space="0" w:color="auto"/>
          <w:insideV w:val="none" w:sz="0" w:space="0" w:color="auto"/>
        </w:tblBorders>
        <w:tblLook w:val="04A0" w:firstRow="1" w:lastRow="0" w:firstColumn="1" w:lastColumn="0" w:noHBand="0" w:noVBand="1"/>
      </w:tblPr>
      <w:tblGrid>
        <w:gridCol w:w="5208"/>
        <w:gridCol w:w="5207"/>
      </w:tblGrid>
      <w:tr w:rsidR="00C0069D" w:rsidRPr="009B47F2" w14:paraId="3C6F45C4" w14:textId="77777777" w:rsidTr="006A7F19">
        <w:tc>
          <w:tcPr>
            <w:tcW w:w="10415" w:type="dxa"/>
            <w:gridSpan w:val="2"/>
          </w:tcPr>
          <w:p w14:paraId="12CF795B" w14:textId="77777777" w:rsidR="00C0069D" w:rsidRPr="009B47F2" w:rsidRDefault="00C0069D" w:rsidP="006A7F19">
            <w:pPr>
              <w:spacing w:after="116" w:line="259" w:lineRule="auto"/>
              <w:ind w:left="0" w:right="0" w:firstLine="0"/>
              <w:jc w:val="center"/>
              <w:rPr>
                <w:b/>
                <w:i w:val="0"/>
                <w:color w:val="FF0000"/>
                <w:sz w:val="20"/>
                <w:szCs w:val="20"/>
              </w:rPr>
            </w:pPr>
            <w:r w:rsidRPr="009B47F2">
              <w:rPr>
                <w:b/>
                <w:i w:val="0"/>
                <w:color w:val="000000" w:themeColor="text1"/>
                <w:sz w:val="20"/>
                <w:szCs w:val="20"/>
              </w:rPr>
              <w:t>Convidados</w:t>
            </w:r>
          </w:p>
        </w:tc>
      </w:tr>
      <w:tr w:rsidR="00C0069D" w:rsidRPr="009B47F2" w14:paraId="27539DAA" w14:textId="77777777" w:rsidTr="006A7F19">
        <w:tc>
          <w:tcPr>
            <w:tcW w:w="5208" w:type="dxa"/>
          </w:tcPr>
          <w:p w14:paraId="79F92C11" w14:textId="008F620D"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DATAPREV – </w:t>
            </w:r>
            <w:r w:rsidR="00334049" w:rsidRPr="009B47F2">
              <w:rPr>
                <w:i w:val="0"/>
                <w:color w:val="auto"/>
                <w:sz w:val="20"/>
                <w:szCs w:val="20"/>
              </w:rPr>
              <w:t>Alan do Nascimento</w:t>
            </w:r>
          </w:p>
          <w:p w14:paraId="17B12D8C" w14:textId="66A521AA"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 xml:space="preserve">FEBRABAN – Alex Sander Moreira </w:t>
            </w:r>
            <w:proofErr w:type="spellStart"/>
            <w:r w:rsidRPr="009B47F2">
              <w:rPr>
                <w:i w:val="0"/>
                <w:color w:val="auto"/>
                <w:sz w:val="20"/>
                <w:szCs w:val="20"/>
              </w:rPr>
              <w:t>Gonçalvez</w:t>
            </w:r>
            <w:proofErr w:type="spellEnd"/>
          </w:p>
          <w:p w14:paraId="671C7425" w14:textId="2CC76C0F"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FEBRABAN – Amaury Martins de Oliva</w:t>
            </w:r>
          </w:p>
          <w:p w14:paraId="23892C86" w14:textId="77777777" w:rsidR="00C0069D" w:rsidRPr="009B47F2" w:rsidRDefault="0044486F" w:rsidP="0044486F">
            <w:pPr>
              <w:spacing w:after="116" w:line="259" w:lineRule="auto"/>
              <w:ind w:left="0" w:right="0" w:firstLine="0"/>
              <w:rPr>
                <w:i w:val="0"/>
                <w:color w:val="auto"/>
                <w:sz w:val="20"/>
                <w:szCs w:val="20"/>
              </w:rPr>
            </w:pPr>
            <w:r w:rsidRPr="009B47F2">
              <w:rPr>
                <w:i w:val="0"/>
                <w:color w:val="auto"/>
                <w:sz w:val="20"/>
                <w:szCs w:val="20"/>
              </w:rPr>
              <w:t xml:space="preserve">CGEPR/SRGPS – </w:t>
            </w:r>
            <w:r w:rsidR="00334049" w:rsidRPr="009B47F2">
              <w:rPr>
                <w:i w:val="0"/>
                <w:color w:val="auto"/>
                <w:sz w:val="20"/>
                <w:szCs w:val="20"/>
              </w:rPr>
              <w:t>Andrea Velasco Rufato</w:t>
            </w:r>
          </w:p>
          <w:p w14:paraId="6A54AA34"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Bruno Henrique da Silva</w:t>
            </w:r>
          </w:p>
          <w:p w14:paraId="253D855A" w14:textId="77777777"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CNT – Bruno Lustosa</w:t>
            </w:r>
          </w:p>
          <w:p w14:paraId="13D44267" w14:textId="3DBBDE0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UGT – Francisco Canindé Pegado</w:t>
            </w:r>
          </w:p>
        </w:tc>
        <w:tc>
          <w:tcPr>
            <w:tcW w:w="5207" w:type="dxa"/>
          </w:tcPr>
          <w:p w14:paraId="643C5065" w14:textId="0872FAC2"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Germana Veloso</w:t>
            </w:r>
          </w:p>
          <w:p w14:paraId="10512477" w14:textId="6BB95F85"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COBAP</w:t>
            </w:r>
            <w:r w:rsidR="0044486F" w:rsidRPr="009B47F2">
              <w:rPr>
                <w:i w:val="0"/>
                <w:color w:val="auto"/>
                <w:sz w:val="20"/>
                <w:szCs w:val="20"/>
              </w:rPr>
              <w:t xml:space="preserve"> – </w:t>
            </w:r>
            <w:r w:rsidRPr="009B47F2">
              <w:rPr>
                <w:i w:val="0"/>
                <w:color w:val="auto"/>
                <w:sz w:val="20"/>
                <w:szCs w:val="20"/>
              </w:rPr>
              <w:t>Marcos Barroso de Oliveira</w:t>
            </w:r>
          </w:p>
          <w:p w14:paraId="13F0AB65" w14:textId="19A1A7A2" w:rsidR="0044486F"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ASCOM/INSS</w:t>
            </w:r>
            <w:r w:rsidR="0044486F" w:rsidRPr="009B47F2">
              <w:rPr>
                <w:i w:val="0"/>
                <w:color w:val="auto"/>
                <w:sz w:val="20"/>
                <w:szCs w:val="20"/>
              </w:rPr>
              <w:t xml:space="preserve"> – </w:t>
            </w:r>
            <w:r w:rsidRPr="009B47F2">
              <w:rPr>
                <w:i w:val="0"/>
                <w:color w:val="auto"/>
                <w:sz w:val="20"/>
                <w:szCs w:val="20"/>
              </w:rPr>
              <w:t>Simone Souto Maior</w:t>
            </w:r>
          </w:p>
          <w:p w14:paraId="12EC0415" w14:textId="69A8AA6C" w:rsidR="0044486F" w:rsidRPr="009B47F2" w:rsidRDefault="0044486F" w:rsidP="0044486F">
            <w:pPr>
              <w:spacing w:after="116" w:line="259" w:lineRule="auto"/>
              <w:ind w:left="0" w:right="0" w:firstLine="0"/>
              <w:rPr>
                <w:i w:val="0"/>
                <w:color w:val="auto"/>
                <w:sz w:val="20"/>
                <w:szCs w:val="20"/>
              </w:rPr>
            </w:pPr>
            <w:r w:rsidRPr="009B47F2">
              <w:rPr>
                <w:i w:val="0"/>
                <w:color w:val="auto"/>
                <w:sz w:val="20"/>
                <w:szCs w:val="20"/>
              </w:rPr>
              <w:t>ASCOM/SPRET – Talita Lorena Nunes de Souza</w:t>
            </w:r>
          </w:p>
          <w:p w14:paraId="069ED066" w14:textId="37EA31BC" w:rsidR="00334049" w:rsidRPr="009B47F2" w:rsidRDefault="00334049" w:rsidP="0044486F">
            <w:pPr>
              <w:spacing w:after="116" w:line="259" w:lineRule="auto"/>
              <w:ind w:left="0" w:right="0" w:firstLine="0"/>
              <w:rPr>
                <w:i w:val="0"/>
                <w:color w:val="auto"/>
                <w:sz w:val="20"/>
                <w:szCs w:val="20"/>
              </w:rPr>
            </w:pPr>
            <w:r w:rsidRPr="009B47F2">
              <w:rPr>
                <w:i w:val="0"/>
                <w:color w:val="auto"/>
                <w:sz w:val="20"/>
                <w:szCs w:val="20"/>
              </w:rPr>
              <w:t>SPMF – Viviane Cabral</w:t>
            </w:r>
          </w:p>
          <w:p w14:paraId="510426DC" w14:textId="32CC8438" w:rsidR="00C0069D" w:rsidRPr="009B47F2" w:rsidRDefault="00334049" w:rsidP="0044486F">
            <w:pPr>
              <w:spacing w:after="116" w:line="259" w:lineRule="auto"/>
              <w:ind w:left="0" w:right="0" w:firstLine="0"/>
              <w:rPr>
                <w:i w:val="0"/>
                <w:color w:val="auto"/>
                <w:sz w:val="20"/>
                <w:szCs w:val="20"/>
              </w:rPr>
            </w:pPr>
            <w:r w:rsidRPr="009B47F2">
              <w:rPr>
                <w:i w:val="0"/>
                <w:color w:val="auto"/>
                <w:sz w:val="20"/>
                <w:szCs w:val="20"/>
              </w:rPr>
              <w:t>ANEPS</w:t>
            </w:r>
            <w:r w:rsidR="0044486F" w:rsidRPr="009B47F2">
              <w:rPr>
                <w:i w:val="0"/>
                <w:color w:val="auto"/>
                <w:sz w:val="20"/>
                <w:szCs w:val="20"/>
              </w:rPr>
              <w:t xml:space="preserve"> – </w:t>
            </w:r>
            <w:r w:rsidRPr="009B47F2">
              <w:rPr>
                <w:i w:val="0"/>
                <w:color w:val="auto"/>
                <w:sz w:val="20"/>
                <w:szCs w:val="20"/>
              </w:rPr>
              <w:t xml:space="preserve">Wesley Santos </w:t>
            </w:r>
            <w:proofErr w:type="spellStart"/>
            <w:r w:rsidRPr="009B47F2">
              <w:rPr>
                <w:i w:val="0"/>
                <w:color w:val="auto"/>
                <w:sz w:val="20"/>
                <w:szCs w:val="20"/>
              </w:rPr>
              <w:t>Cambui</w:t>
            </w:r>
            <w:proofErr w:type="spellEnd"/>
          </w:p>
        </w:tc>
      </w:tr>
    </w:tbl>
    <w:p w14:paraId="3D4CFDDC" w14:textId="77777777" w:rsidR="00C0069D" w:rsidRPr="009B47F2" w:rsidRDefault="00C0069D" w:rsidP="00C0069D">
      <w:pPr>
        <w:suppressLineNumbers/>
        <w:spacing w:after="160" w:line="259" w:lineRule="auto"/>
        <w:ind w:left="0" w:right="0" w:firstLine="0"/>
        <w:jc w:val="left"/>
        <w:rPr>
          <w:b/>
          <w:i w:val="0"/>
          <w:sz w:val="24"/>
        </w:rPr>
      </w:pPr>
      <w:r w:rsidRPr="009B47F2">
        <w:br w:type="page"/>
      </w:r>
    </w:p>
    <w:p w14:paraId="1614F287" w14:textId="13A8A262" w:rsidR="00504C7F" w:rsidRPr="009B47F2" w:rsidRDefault="00504C7F" w:rsidP="003E14F7">
      <w:pPr>
        <w:pStyle w:val="Ttulo2"/>
        <w:spacing w:after="0" w:line="360" w:lineRule="auto"/>
        <w:ind w:left="0" w:right="0" w:firstLine="0"/>
        <w:rPr>
          <w:color w:val="auto"/>
        </w:rPr>
      </w:pPr>
      <w:r w:rsidRPr="009B47F2">
        <w:lastRenderedPageBreak/>
        <w:t xml:space="preserve">I </w:t>
      </w:r>
      <w:r w:rsidRPr="009B47F2">
        <w:rPr>
          <w:color w:val="auto"/>
        </w:rPr>
        <w:t xml:space="preserve">– ABERTURA </w:t>
      </w:r>
    </w:p>
    <w:p w14:paraId="58817930" w14:textId="56A1D3D3" w:rsidR="00B2018D" w:rsidRPr="009B47F2" w:rsidRDefault="00504C7F" w:rsidP="008346F2">
      <w:pPr>
        <w:spacing w:afterLines="100" w:after="240"/>
        <w:ind w:left="-5" w:right="0"/>
        <w:rPr>
          <w:i w:val="0"/>
          <w:color w:val="auto"/>
          <w:sz w:val="24"/>
        </w:rPr>
      </w:pPr>
      <w:r w:rsidRPr="009B47F2">
        <w:rPr>
          <w:i w:val="0"/>
          <w:color w:val="auto"/>
          <w:sz w:val="24"/>
        </w:rPr>
        <w:t xml:space="preserve">Presidindo a mesa, o </w:t>
      </w:r>
      <w:r w:rsidR="00CB09C6" w:rsidRPr="009B47F2">
        <w:rPr>
          <w:i w:val="0"/>
          <w:color w:val="auto"/>
          <w:sz w:val="24"/>
        </w:rPr>
        <w:t>Conselheiro</w:t>
      </w:r>
      <w:r w:rsidR="002D2193" w:rsidRPr="009B47F2">
        <w:rPr>
          <w:i w:val="0"/>
          <w:color w:val="auto"/>
          <w:sz w:val="24"/>
        </w:rPr>
        <w:t xml:space="preserve"> Benedito Adalberto Brunca</w:t>
      </w:r>
      <w:r w:rsidR="006E541E" w:rsidRPr="009B47F2">
        <w:rPr>
          <w:i w:val="0"/>
          <w:color w:val="auto"/>
          <w:sz w:val="24"/>
          <w:szCs w:val="24"/>
        </w:rPr>
        <w:t>,</w:t>
      </w:r>
      <w:r w:rsidRPr="009B47F2">
        <w:rPr>
          <w:i w:val="0"/>
          <w:color w:val="auto"/>
          <w:sz w:val="24"/>
        </w:rPr>
        <w:t xml:space="preserve"> abriu a 2</w:t>
      </w:r>
      <w:r w:rsidR="0015246D" w:rsidRPr="009B47F2">
        <w:rPr>
          <w:i w:val="0"/>
          <w:color w:val="auto"/>
          <w:sz w:val="24"/>
        </w:rPr>
        <w:t>80</w:t>
      </w:r>
      <w:r w:rsidRPr="009B47F2">
        <w:rPr>
          <w:i w:val="0"/>
          <w:color w:val="auto"/>
          <w:sz w:val="24"/>
        </w:rPr>
        <w:t xml:space="preserve">ª Reunião </w:t>
      </w:r>
      <w:r w:rsidR="00252606" w:rsidRPr="009B47F2">
        <w:rPr>
          <w:i w:val="0"/>
          <w:color w:val="auto"/>
          <w:sz w:val="24"/>
        </w:rPr>
        <w:t>O</w:t>
      </w:r>
      <w:r w:rsidRPr="009B47F2">
        <w:rPr>
          <w:i w:val="0"/>
          <w:color w:val="auto"/>
          <w:sz w:val="24"/>
        </w:rPr>
        <w:t>rdinária do Conselho Nacional de Previdência Social – CNPS</w:t>
      </w:r>
      <w:r w:rsidR="006E541E" w:rsidRPr="009B47F2">
        <w:rPr>
          <w:i w:val="0"/>
          <w:color w:val="auto"/>
          <w:sz w:val="24"/>
        </w:rPr>
        <w:t>.</w:t>
      </w:r>
    </w:p>
    <w:p w14:paraId="71F3D46F" w14:textId="0D6C1DC6" w:rsidR="00504C7F" w:rsidRPr="009B47F2" w:rsidRDefault="00504C7F" w:rsidP="008346F2">
      <w:pPr>
        <w:pStyle w:val="Ttulo2"/>
        <w:spacing w:afterLines="100" w:after="240" w:line="360" w:lineRule="auto"/>
        <w:ind w:left="-5" w:right="0"/>
        <w:rPr>
          <w:color w:val="auto"/>
          <w:szCs w:val="24"/>
        </w:rPr>
      </w:pPr>
      <w:r w:rsidRPr="009B47F2">
        <w:rPr>
          <w:color w:val="auto"/>
          <w:szCs w:val="24"/>
        </w:rPr>
        <w:t xml:space="preserve">II – EXPEDIENTE </w:t>
      </w:r>
    </w:p>
    <w:p w14:paraId="322997B1" w14:textId="3A42643A" w:rsidR="00504C7F" w:rsidRPr="009B47F2" w:rsidRDefault="0044486F" w:rsidP="008346F2">
      <w:pPr>
        <w:spacing w:afterLines="100" w:after="240"/>
        <w:ind w:left="-5" w:right="0"/>
        <w:rPr>
          <w:i w:val="0"/>
          <w:color w:val="000000" w:themeColor="text1"/>
          <w:sz w:val="24"/>
          <w:szCs w:val="24"/>
        </w:rPr>
      </w:pPr>
      <w:r w:rsidRPr="009B47F2">
        <w:rPr>
          <w:i w:val="0"/>
          <w:color w:val="auto"/>
          <w:sz w:val="24"/>
          <w:szCs w:val="24"/>
        </w:rPr>
        <w:t>O Senhor Presidente colocou em aprovação a Ata da 279ª Reunião Ordinária do CNPS, realizada no dia 29 de abril de 2021. Havendo a concordância de todos, a Ata foi aprovada à unanimidade.</w:t>
      </w:r>
      <w:r w:rsidR="00A53098" w:rsidRPr="009B47F2">
        <w:rPr>
          <w:i w:val="0"/>
          <w:color w:val="000000" w:themeColor="text1"/>
          <w:sz w:val="24"/>
          <w:szCs w:val="24"/>
        </w:rPr>
        <w:t xml:space="preserve"> </w:t>
      </w:r>
    </w:p>
    <w:p w14:paraId="00AD3467" w14:textId="436ABDFF" w:rsidR="00504C7F" w:rsidRPr="009B47F2" w:rsidRDefault="00504C7F" w:rsidP="008346F2">
      <w:pPr>
        <w:spacing w:after="0"/>
        <w:ind w:left="0" w:right="0" w:firstLine="0"/>
        <w:jc w:val="left"/>
        <w:rPr>
          <w:b/>
          <w:i w:val="0"/>
          <w:sz w:val="24"/>
          <w:szCs w:val="24"/>
        </w:rPr>
      </w:pPr>
      <w:r w:rsidRPr="009B47F2">
        <w:rPr>
          <w:b/>
          <w:i w:val="0"/>
          <w:sz w:val="24"/>
          <w:szCs w:val="24"/>
        </w:rPr>
        <w:t xml:space="preserve">III – ORDEM DO DIA  </w:t>
      </w:r>
    </w:p>
    <w:p w14:paraId="6408D9A5" w14:textId="66C7E910" w:rsidR="009D3F03" w:rsidRPr="009B47F2" w:rsidRDefault="0044486F" w:rsidP="006115B3">
      <w:pPr>
        <w:spacing w:afterLines="100" w:after="240"/>
        <w:ind w:left="-6" w:right="0" w:hanging="11"/>
        <w:rPr>
          <w:i w:val="0"/>
          <w:color w:val="auto"/>
          <w:sz w:val="24"/>
          <w:szCs w:val="24"/>
        </w:rPr>
      </w:pPr>
      <w:r w:rsidRPr="009B47F2">
        <w:rPr>
          <w:i w:val="0"/>
          <w:color w:val="auto"/>
          <w:sz w:val="24"/>
          <w:szCs w:val="24"/>
        </w:rPr>
        <w:t>O Sr. Presidente socializou a pauta da reunião: I – Abertura. I</w:t>
      </w:r>
      <w:r w:rsidRPr="009B47F2">
        <w:rPr>
          <w:i w:val="0"/>
          <w:sz w:val="24"/>
          <w:szCs w:val="24"/>
        </w:rPr>
        <w:t>I</w:t>
      </w:r>
      <w:r w:rsidRPr="009B47F2">
        <w:rPr>
          <w:sz w:val="24"/>
          <w:szCs w:val="24"/>
        </w:rPr>
        <w:t xml:space="preserve"> – </w:t>
      </w:r>
      <w:r w:rsidRPr="009B47F2">
        <w:rPr>
          <w:i w:val="0"/>
          <w:color w:val="auto"/>
          <w:sz w:val="24"/>
          <w:szCs w:val="24"/>
        </w:rPr>
        <w:t>Expediente: Aprovação da Ata da 279ª Reunião Ordinária do CNPS. III – Ordem do Dia:</w:t>
      </w:r>
      <w:r w:rsidRPr="009B47F2">
        <w:t xml:space="preserve"> </w:t>
      </w:r>
      <w:r w:rsidRPr="009B47F2">
        <w:rPr>
          <w:i w:val="0"/>
          <w:color w:val="auto"/>
          <w:sz w:val="24"/>
          <w:szCs w:val="24"/>
        </w:rPr>
        <w:t xml:space="preserve">a) Propostas de alterações na operacionalização do crédito consignado aos beneficiários do </w:t>
      </w:r>
      <w:ins w:id="1" w:author="SPREV" w:date="2021-06-17T15:59:00Z">
        <w:r w:rsidR="0080639C" w:rsidRPr="0080639C">
          <w:rPr>
            <w:i w:val="0"/>
            <w:color w:val="auto"/>
            <w:sz w:val="24"/>
            <w:szCs w:val="24"/>
          </w:rPr>
          <w:t xml:space="preserve">Instituto Nacional do Seguro Social </w:t>
        </w:r>
        <w:r w:rsidR="0080639C">
          <w:rPr>
            <w:i w:val="0"/>
            <w:color w:val="auto"/>
            <w:sz w:val="24"/>
            <w:szCs w:val="24"/>
          </w:rPr>
          <w:t>(</w:t>
        </w:r>
      </w:ins>
      <w:r w:rsidRPr="009B47F2">
        <w:rPr>
          <w:i w:val="0"/>
          <w:color w:val="auto"/>
          <w:sz w:val="24"/>
          <w:szCs w:val="24"/>
        </w:rPr>
        <w:t>INSS</w:t>
      </w:r>
      <w:ins w:id="2" w:author="SPREV" w:date="2021-06-17T15:59:00Z">
        <w:r w:rsidR="0080639C">
          <w:rPr>
            <w:i w:val="0"/>
            <w:color w:val="auto"/>
            <w:sz w:val="24"/>
            <w:szCs w:val="24"/>
          </w:rPr>
          <w:t>)</w:t>
        </w:r>
      </w:ins>
      <w:r w:rsidRPr="009B47F2">
        <w:rPr>
          <w:i w:val="0"/>
          <w:color w:val="auto"/>
          <w:sz w:val="24"/>
          <w:szCs w:val="24"/>
        </w:rPr>
        <w:t xml:space="preserve">; apresentação: Sr. Leonardo Rolim. b) Estratégia do INSS para a retomada da Prova de Vida; apresentação: Sr. Leonardo Rolim. c) Apresentação sobre revisões dos benefícios por incapacidade; apresentações: Sr. Leonardo Rolim e Sr. Narlon Gutierre Nogueira. d) Acordo com o Ministério Público sobre prazos para atendimento de solicitação de serviços ao INSS; apresentações: Sr. Leonardo Rolim e Sr. Narlon Gutierre Nogueira. IV – Informes. V – Encerramento. Após socialização da pauta, o Sr. Presidente convidou o </w:t>
      </w:r>
      <w:r w:rsidRPr="00C30980">
        <w:rPr>
          <w:b/>
          <w:i w:val="0"/>
          <w:color w:val="auto"/>
          <w:sz w:val="24"/>
          <w:szCs w:val="24"/>
        </w:rPr>
        <w:t>Sr. Leonardo José Rolim Guimarães</w:t>
      </w:r>
      <w:r w:rsidRPr="009B47F2">
        <w:rPr>
          <w:i w:val="0"/>
          <w:color w:val="auto"/>
          <w:sz w:val="24"/>
          <w:szCs w:val="24"/>
        </w:rPr>
        <w:t xml:space="preserve"> para realizar sua exposição. Com a palavra,</w:t>
      </w:r>
      <w:ins w:id="3" w:author="Larissa Claudia Lopes de Araujo - SPREV" w:date="2021-06-22T11:51:00Z">
        <w:r w:rsidR="00943EA1">
          <w:rPr>
            <w:i w:val="0"/>
            <w:color w:val="auto"/>
            <w:sz w:val="24"/>
            <w:szCs w:val="24"/>
          </w:rPr>
          <w:t xml:space="preserve"> o Presidente do INSS</w:t>
        </w:r>
      </w:ins>
      <w:r w:rsidRPr="009B47F2">
        <w:rPr>
          <w:i w:val="0"/>
          <w:color w:val="auto"/>
          <w:sz w:val="24"/>
          <w:szCs w:val="24"/>
        </w:rPr>
        <w:t xml:space="preserve"> </w:t>
      </w:r>
      <w:ins w:id="4" w:author="Larissa Claudia Lopes de Araujo - SPREV" w:date="2021-06-22T12:28:00Z">
        <w:r w:rsidR="00C062E5" w:rsidRPr="00C062E5">
          <w:rPr>
            <w:i w:val="0"/>
            <w:color w:val="auto"/>
            <w:sz w:val="24"/>
            <w:szCs w:val="24"/>
          </w:rPr>
          <w:t xml:space="preserve">iniciou a apresentação da temática pontuando que o tema traz atenção por muitos anos e que é alvo de denúncias. Mas é um instrumento importante para o país e para o mercado financeiro, pois permite reduzir as taxas de juros praticadas. Relembrou o histórico de discussão de redução dos assédios e fraudes. Informou que recentemente tem sido recebidas inúmeras denúncias e que novas medidas precisam ser adotadas, em complemento às já tomadas em 2019. Tem-se buscado o diálogo com as instituições financeiras e destacou que </w:t>
        </w:r>
      </w:ins>
      <w:ins w:id="5" w:author="Larissa Claudia Lopes de Araujo - SPREV" w:date="2021-06-22T12:29:00Z">
        <w:r w:rsidR="00C062E5">
          <w:rPr>
            <w:i w:val="0"/>
            <w:color w:val="auto"/>
            <w:sz w:val="24"/>
            <w:szCs w:val="24"/>
          </w:rPr>
          <w:t xml:space="preserve">em </w:t>
        </w:r>
      </w:ins>
      <w:ins w:id="6" w:author="Larissa Claudia Lopes de Araujo - SPREV" w:date="2021-06-22T12:28:00Z">
        <w:r w:rsidR="00C062E5" w:rsidRPr="00C062E5">
          <w:rPr>
            <w:i w:val="0"/>
            <w:color w:val="auto"/>
            <w:sz w:val="24"/>
            <w:szCs w:val="24"/>
          </w:rPr>
          <w:t xml:space="preserve">muitos casos </w:t>
        </w:r>
      </w:ins>
      <w:ins w:id="7" w:author="Larissa Claudia Lopes de Araujo - SPREV" w:date="2021-06-22T12:29:00Z">
        <w:r w:rsidR="00C062E5" w:rsidRPr="00C062E5">
          <w:rPr>
            <w:i w:val="0"/>
            <w:color w:val="auto"/>
            <w:sz w:val="24"/>
            <w:szCs w:val="24"/>
          </w:rPr>
          <w:t>têm</w:t>
        </w:r>
      </w:ins>
      <w:ins w:id="8" w:author="Larissa Claudia Lopes de Araujo - SPREV" w:date="2021-06-22T12:28:00Z">
        <w:r w:rsidR="00C062E5" w:rsidRPr="00C062E5">
          <w:rPr>
            <w:i w:val="0"/>
            <w:color w:val="auto"/>
            <w:sz w:val="24"/>
            <w:szCs w:val="24"/>
          </w:rPr>
          <w:t xml:space="preserve"> se identificado estar</w:t>
        </w:r>
      </w:ins>
      <w:ins w:id="9" w:author="Larissa Claudia Lopes de Araujo - SPREV" w:date="2021-06-22T12:29:00Z">
        <w:r w:rsidR="00C062E5">
          <w:rPr>
            <w:i w:val="0"/>
            <w:color w:val="auto"/>
            <w:sz w:val="24"/>
            <w:szCs w:val="24"/>
          </w:rPr>
          <w:t>em</w:t>
        </w:r>
      </w:ins>
      <w:ins w:id="10" w:author="Larissa Claudia Lopes de Araujo - SPREV" w:date="2021-06-22T12:28:00Z">
        <w:r w:rsidR="00C062E5" w:rsidRPr="00C062E5">
          <w:rPr>
            <w:i w:val="0"/>
            <w:color w:val="auto"/>
            <w:sz w:val="24"/>
            <w:szCs w:val="24"/>
          </w:rPr>
          <w:t xml:space="preserve"> relacionado</w:t>
        </w:r>
      </w:ins>
      <w:ins w:id="11" w:author="Larissa Claudia Lopes de Araujo - SPREV" w:date="2021-06-22T12:29:00Z">
        <w:r w:rsidR="00C062E5">
          <w:rPr>
            <w:i w:val="0"/>
            <w:color w:val="auto"/>
            <w:sz w:val="24"/>
            <w:szCs w:val="24"/>
          </w:rPr>
          <w:t>s</w:t>
        </w:r>
      </w:ins>
      <w:ins w:id="12" w:author="Larissa Claudia Lopes de Araujo - SPREV" w:date="2021-06-22T12:28:00Z">
        <w:r w:rsidR="00C062E5" w:rsidRPr="00C062E5">
          <w:rPr>
            <w:i w:val="0"/>
            <w:color w:val="auto"/>
            <w:sz w:val="24"/>
            <w:szCs w:val="24"/>
          </w:rPr>
          <w:t xml:space="preserve"> com correspondentes bancários. Reiterou que as medidas tomadas até aqui ainda não forma suficientes para combate de fraudes. </w:t>
        </w:r>
      </w:ins>
      <w:ins w:id="13" w:author="Larissa Claudia Lopes de Araujo - SPREV" w:date="2021-06-22T12:29:00Z">
        <w:r w:rsidR="00C062E5">
          <w:rPr>
            <w:i w:val="0"/>
            <w:color w:val="auto"/>
            <w:sz w:val="24"/>
            <w:szCs w:val="24"/>
          </w:rPr>
          <w:t>Propôs</w:t>
        </w:r>
      </w:ins>
      <w:ins w:id="14" w:author="Larissa Claudia Lopes de Araujo - SPREV" w:date="2021-06-22T12:28:00Z">
        <w:r w:rsidR="00C062E5" w:rsidRPr="00C062E5">
          <w:rPr>
            <w:i w:val="0"/>
            <w:color w:val="auto"/>
            <w:sz w:val="24"/>
            <w:szCs w:val="24"/>
          </w:rPr>
          <w:t xml:space="preserve"> a implementação do modelo biométrico para confirmação da contratação do crédito consignado. Comentou outras fraudes que </w:t>
        </w:r>
      </w:ins>
      <w:ins w:id="15" w:author="Larissa Claudia Lopes de Araujo - SPREV" w:date="2021-06-22T12:30:00Z">
        <w:r w:rsidR="00C062E5">
          <w:rPr>
            <w:i w:val="0"/>
            <w:color w:val="auto"/>
            <w:sz w:val="24"/>
            <w:szCs w:val="24"/>
          </w:rPr>
          <w:t>t</w:t>
        </w:r>
      </w:ins>
      <w:ins w:id="16" w:author="Larissa Claudia Lopes de Araujo - SPREV" w:date="2021-06-22T12:28:00Z">
        <w:r w:rsidR="00C062E5" w:rsidRPr="00C062E5">
          <w:rPr>
            <w:i w:val="0"/>
            <w:color w:val="auto"/>
            <w:sz w:val="24"/>
            <w:szCs w:val="24"/>
          </w:rPr>
          <w:t>em sido feitas e que o modelo biométrico pode auxiliar no combate não somente às fraudes do crédito consignado, mas diversas outras</w:t>
        </w:r>
      </w:ins>
      <w:ins w:id="17" w:author="Larissa Claudia Lopes de Araujo - SPREV" w:date="2021-06-22T12:30:00Z">
        <w:r w:rsidR="00C062E5">
          <w:rPr>
            <w:i w:val="0"/>
            <w:color w:val="auto"/>
            <w:sz w:val="24"/>
            <w:szCs w:val="24"/>
          </w:rPr>
          <w:t>. D</w:t>
        </w:r>
      </w:ins>
      <w:del w:id="18" w:author="Larissa Claudia Lopes de Araujo - SPREV" w:date="2021-06-22T12:30:00Z">
        <w:r w:rsidRPr="009B47F2" w:rsidDel="00C062E5">
          <w:rPr>
            <w:i w:val="0"/>
            <w:color w:val="auto"/>
            <w:sz w:val="24"/>
            <w:szCs w:val="24"/>
          </w:rPr>
          <w:delText xml:space="preserve">iniciou sua exposição </w:delText>
        </w:r>
        <w:r w:rsidR="0066270F" w:rsidRPr="009B47F2" w:rsidDel="00C062E5">
          <w:rPr>
            <w:i w:val="0"/>
            <w:color w:val="auto"/>
            <w:sz w:val="24"/>
            <w:szCs w:val="24"/>
          </w:rPr>
          <w:delText>d</w:delText>
        </w:r>
      </w:del>
      <w:r w:rsidR="0066270F" w:rsidRPr="009B47F2">
        <w:rPr>
          <w:i w:val="0"/>
          <w:color w:val="auto"/>
          <w:sz w:val="24"/>
          <w:szCs w:val="24"/>
        </w:rPr>
        <w:t>emonstr</w:t>
      </w:r>
      <w:del w:id="19" w:author="Larissa Claudia Lopes de Araujo - SPREV" w:date="2021-06-22T12:30:00Z">
        <w:r w:rsidR="0066270F" w:rsidRPr="009B47F2" w:rsidDel="00C062E5">
          <w:rPr>
            <w:i w:val="0"/>
            <w:color w:val="auto"/>
            <w:sz w:val="24"/>
            <w:szCs w:val="24"/>
          </w:rPr>
          <w:delText>and</w:delText>
        </w:r>
      </w:del>
      <w:r w:rsidR="0066270F" w:rsidRPr="009B47F2">
        <w:rPr>
          <w:i w:val="0"/>
          <w:color w:val="auto"/>
          <w:sz w:val="24"/>
          <w:szCs w:val="24"/>
        </w:rPr>
        <w:t>o</w:t>
      </w:r>
      <w:ins w:id="20" w:author="Larissa Claudia Lopes de Araujo - SPREV" w:date="2021-06-22T12:30:00Z">
        <w:r w:rsidR="00C062E5">
          <w:rPr>
            <w:i w:val="0"/>
            <w:color w:val="auto"/>
            <w:sz w:val="24"/>
            <w:szCs w:val="24"/>
          </w:rPr>
          <w:t>u</w:t>
        </w:r>
      </w:ins>
      <w:r w:rsidR="0066270F" w:rsidRPr="009B47F2">
        <w:rPr>
          <w:i w:val="0"/>
          <w:color w:val="auto"/>
          <w:sz w:val="24"/>
          <w:szCs w:val="24"/>
        </w:rPr>
        <w:t xml:space="preserve"> as principais informações dos serviços de empréstimos consignados. Detalhou pormenorizadamente a movimentação de contratos de empréstimos consignados no mês de abril de 2021: (i) empréstimo pessoal: 37.987.935 ativos; 290.153 encerrados; 276.986 cancelados; 1.184.241 liquidados e 202.877 inativos; (</w:t>
      </w:r>
      <w:proofErr w:type="spellStart"/>
      <w:r w:rsidR="0066270F" w:rsidRPr="009B47F2">
        <w:rPr>
          <w:i w:val="0"/>
          <w:color w:val="auto"/>
          <w:sz w:val="24"/>
          <w:szCs w:val="24"/>
        </w:rPr>
        <w:t>ii</w:t>
      </w:r>
      <w:proofErr w:type="spellEnd"/>
      <w:r w:rsidR="0066270F" w:rsidRPr="009B47F2">
        <w:rPr>
          <w:i w:val="0"/>
          <w:color w:val="auto"/>
          <w:sz w:val="24"/>
          <w:szCs w:val="24"/>
        </w:rPr>
        <w:t>) averbação: 60.568 cart</w:t>
      </w:r>
      <w:r w:rsidR="006D32A4" w:rsidRPr="009B47F2">
        <w:rPr>
          <w:i w:val="0"/>
          <w:color w:val="auto"/>
          <w:sz w:val="24"/>
          <w:szCs w:val="24"/>
        </w:rPr>
        <w:t>ões</w:t>
      </w:r>
      <w:r w:rsidR="0066270F" w:rsidRPr="009B47F2">
        <w:rPr>
          <w:i w:val="0"/>
          <w:color w:val="auto"/>
          <w:sz w:val="24"/>
          <w:szCs w:val="24"/>
        </w:rPr>
        <w:t xml:space="preserve"> de crédito e 3.470.465 empréstimos pessoal; e (</w:t>
      </w:r>
      <w:proofErr w:type="spellStart"/>
      <w:r w:rsidR="0066270F" w:rsidRPr="009B47F2">
        <w:rPr>
          <w:i w:val="0"/>
          <w:color w:val="auto"/>
          <w:sz w:val="24"/>
          <w:szCs w:val="24"/>
        </w:rPr>
        <w:t>iii</w:t>
      </w:r>
      <w:proofErr w:type="spellEnd"/>
      <w:r w:rsidR="0066270F" w:rsidRPr="009B47F2">
        <w:rPr>
          <w:i w:val="0"/>
          <w:color w:val="auto"/>
          <w:sz w:val="24"/>
          <w:szCs w:val="24"/>
        </w:rPr>
        <w:t xml:space="preserve">) pagamentos de dívidas. </w:t>
      </w:r>
      <w:r w:rsidR="006D32A4" w:rsidRPr="009B47F2">
        <w:rPr>
          <w:i w:val="0"/>
          <w:color w:val="auto"/>
          <w:sz w:val="24"/>
          <w:szCs w:val="24"/>
        </w:rPr>
        <w:t xml:space="preserve">Projetou, através de gráfico, a série histórica da quantidade de contratos averbados e o valor injetado na economia. </w:t>
      </w:r>
      <w:ins w:id="21" w:author="Larissa Claudia Lopes de Araujo - SPREV" w:date="2021-06-22T12:31:00Z">
        <w:r w:rsidR="00C062E5">
          <w:rPr>
            <w:i w:val="0"/>
            <w:color w:val="auto"/>
            <w:sz w:val="24"/>
            <w:szCs w:val="24"/>
          </w:rPr>
          <w:t xml:space="preserve">O Sr. Presidente </w:t>
        </w:r>
        <w:r w:rsidR="00C062E5" w:rsidRPr="00C062E5">
          <w:rPr>
            <w:i w:val="0"/>
            <w:color w:val="auto"/>
            <w:sz w:val="24"/>
            <w:szCs w:val="24"/>
          </w:rPr>
          <w:t>comentou que se pretende apenas iniciar esse debate, sem a pretensão de deliberar ainda sobre o tema, mas que a intenção é a criação de um Grupo técnico sobre o tema, em que serão aprofundados os debates.</w:t>
        </w:r>
        <w:r w:rsidR="00C062E5">
          <w:rPr>
            <w:i w:val="0"/>
            <w:color w:val="auto"/>
            <w:sz w:val="24"/>
            <w:szCs w:val="24"/>
          </w:rPr>
          <w:t xml:space="preserve"> Na sequência, f</w:t>
        </w:r>
      </w:ins>
      <w:del w:id="22" w:author="Larissa Claudia Lopes de Araujo - SPREV" w:date="2021-06-22T12:31:00Z">
        <w:r w:rsidR="006D32A4" w:rsidRPr="009B47F2" w:rsidDel="00C062E5">
          <w:rPr>
            <w:i w:val="0"/>
            <w:color w:val="auto"/>
            <w:sz w:val="24"/>
            <w:szCs w:val="24"/>
          </w:rPr>
          <w:delText>F</w:delText>
        </w:r>
      </w:del>
      <w:r w:rsidR="006D32A4" w:rsidRPr="009B47F2">
        <w:rPr>
          <w:i w:val="0"/>
          <w:color w:val="auto"/>
          <w:sz w:val="24"/>
          <w:szCs w:val="24"/>
        </w:rPr>
        <w:t xml:space="preserve">ranqueou a </w:t>
      </w:r>
      <w:r w:rsidR="00EB2FB4" w:rsidRPr="009B47F2">
        <w:rPr>
          <w:i w:val="0"/>
          <w:color w:val="auto"/>
          <w:sz w:val="24"/>
          <w:szCs w:val="24"/>
        </w:rPr>
        <w:t xml:space="preserve">oportunidade </w:t>
      </w:r>
      <w:r w:rsidR="006D32A4" w:rsidRPr="009B47F2">
        <w:rPr>
          <w:i w:val="0"/>
          <w:color w:val="auto"/>
          <w:sz w:val="24"/>
          <w:szCs w:val="24"/>
        </w:rPr>
        <w:t xml:space="preserve">ao </w:t>
      </w:r>
      <w:r w:rsidR="006D32A4" w:rsidRPr="00C30980">
        <w:rPr>
          <w:b/>
          <w:i w:val="0"/>
          <w:color w:val="auto"/>
          <w:sz w:val="24"/>
          <w:szCs w:val="24"/>
        </w:rPr>
        <w:t xml:space="preserve">Sr. Alessandro Roosevelt </w:t>
      </w:r>
      <w:r w:rsidR="006D32A4" w:rsidRPr="007D621F">
        <w:rPr>
          <w:i w:val="0"/>
          <w:color w:val="auto"/>
          <w:sz w:val="24"/>
          <w:szCs w:val="24"/>
          <w:rPrChange w:id="23" w:author="Larissa Claudia Lopes de Araujo - SPREV" w:date="2021-06-22T12:37:00Z">
            <w:rPr>
              <w:b/>
              <w:i w:val="0"/>
              <w:color w:val="auto"/>
              <w:sz w:val="24"/>
              <w:szCs w:val="24"/>
            </w:rPr>
          </w:rPrChange>
        </w:rPr>
        <w:t>Silva Ribeiro</w:t>
      </w:r>
      <w:r w:rsidR="006D32A4" w:rsidRPr="009B47F2">
        <w:rPr>
          <w:i w:val="0"/>
          <w:color w:val="auto"/>
          <w:sz w:val="24"/>
          <w:szCs w:val="24"/>
        </w:rPr>
        <w:t xml:space="preserve"> que, com a palavra, </w:t>
      </w:r>
      <w:del w:id="24" w:author="Larissa Claudia Lopes de Araujo - SPREV" w:date="2021-06-22T12:34:00Z">
        <w:r w:rsidR="006D32A4" w:rsidRPr="009B47F2" w:rsidDel="007D621F">
          <w:rPr>
            <w:i w:val="0"/>
            <w:color w:val="auto"/>
            <w:sz w:val="24"/>
            <w:szCs w:val="24"/>
          </w:rPr>
          <w:delText>iniciou</w:delText>
        </w:r>
      </w:del>
      <w:ins w:id="25" w:author="Larissa Claudia Lopes de Araujo - SPREV" w:date="2021-06-22T12:34:00Z">
        <w:r w:rsidR="00C062E5" w:rsidRPr="00C062E5">
          <w:rPr>
            <w:i w:val="0"/>
            <w:color w:val="auto"/>
            <w:sz w:val="24"/>
            <w:szCs w:val="24"/>
          </w:rPr>
          <w:t>apresent</w:t>
        </w:r>
        <w:r w:rsidR="007D621F">
          <w:rPr>
            <w:i w:val="0"/>
            <w:color w:val="auto"/>
            <w:sz w:val="24"/>
            <w:szCs w:val="24"/>
          </w:rPr>
          <w:t>ou</w:t>
        </w:r>
        <w:r w:rsidR="00C062E5" w:rsidRPr="00C062E5">
          <w:rPr>
            <w:i w:val="0"/>
            <w:color w:val="auto"/>
            <w:sz w:val="24"/>
            <w:szCs w:val="24"/>
          </w:rPr>
          <w:t xml:space="preserve"> os números do consignado, averbações e cartão consignado</w:t>
        </w:r>
        <w:r w:rsidR="007D621F">
          <w:rPr>
            <w:i w:val="0"/>
            <w:color w:val="auto"/>
            <w:sz w:val="24"/>
            <w:szCs w:val="24"/>
          </w:rPr>
          <w:t xml:space="preserve">. Explicou que quanto ao </w:t>
        </w:r>
      </w:ins>
      <w:ins w:id="26" w:author="Larissa Claudia Lopes de Araujo - SPREV" w:date="2021-06-22T12:35:00Z">
        <w:r w:rsidR="007D621F" w:rsidRPr="007D621F">
          <w:rPr>
            <w:i w:val="0"/>
            <w:color w:val="auto"/>
            <w:sz w:val="24"/>
            <w:szCs w:val="24"/>
            <w:rPrChange w:id="27" w:author="Larissa Claudia Lopes de Araujo - SPREV" w:date="2021-06-22T12:37:00Z">
              <w:rPr>
                <w:sz w:val="27"/>
                <w:szCs w:val="27"/>
              </w:rPr>
            </w:rPrChange>
          </w:rPr>
          <w:t>cartão de crédito no consignado, esse teve uma queda abrupta nos últimos meses, ao contrário do movimento que dos empréstimos consignados principalmente depois do aumento de margem</w:t>
        </w:r>
      </w:ins>
      <w:ins w:id="28" w:author="Larissa Claudia Lopes de Araujo - SPREV" w:date="2021-06-22T12:36:00Z">
        <w:r w:rsidR="007D621F" w:rsidRPr="007D621F">
          <w:rPr>
            <w:i w:val="0"/>
            <w:color w:val="auto"/>
            <w:sz w:val="24"/>
            <w:szCs w:val="24"/>
            <w:rPrChange w:id="29" w:author="Larissa Claudia Lopes de Araujo - SPREV" w:date="2021-06-22T12:37:00Z">
              <w:rPr>
                <w:sz w:val="27"/>
                <w:szCs w:val="27"/>
              </w:rPr>
            </w:rPrChange>
          </w:rPr>
          <w:t xml:space="preserve">, pontuou que hoje </w:t>
        </w:r>
      </w:ins>
      <w:ins w:id="30" w:author="Larissa Claudia Lopes de Araujo - SPREV" w:date="2021-06-22T12:35:00Z">
        <w:r w:rsidR="007D621F" w:rsidRPr="007D621F">
          <w:rPr>
            <w:i w:val="0"/>
            <w:color w:val="auto"/>
            <w:sz w:val="24"/>
            <w:szCs w:val="24"/>
            <w:rPrChange w:id="31" w:author="Larissa Claudia Lopes de Araujo - SPREV" w:date="2021-06-22T12:37:00Z">
              <w:rPr>
                <w:sz w:val="27"/>
                <w:szCs w:val="27"/>
              </w:rPr>
            </w:rPrChange>
          </w:rPr>
          <w:t xml:space="preserve">o valor total pago em relação ao cartão de crédito consignado é </w:t>
        </w:r>
      </w:ins>
      <w:ins w:id="32" w:author="Larissa Claudia Lopes de Araujo - SPREV" w:date="2021-06-22T12:36:00Z">
        <w:r w:rsidR="007D621F" w:rsidRPr="007D621F">
          <w:rPr>
            <w:i w:val="0"/>
            <w:color w:val="auto"/>
            <w:sz w:val="24"/>
            <w:szCs w:val="24"/>
            <w:rPrChange w:id="33" w:author="Larissa Claudia Lopes de Araujo - SPREV" w:date="2021-06-22T12:37:00Z">
              <w:rPr>
                <w:sz w:val="27"/>
                <w:szCs w:val="27"/>
              </w:rPr>
            </w:rPrChange>
          </w:rPr>
          <w:t>bem</w:t>
        </w:r>
      </w:ins>
      <w:ins w:id="34" w:author="Larissa Claudia Lopes de Araujo - SPREV" w:date="2021-06-22T12:35:00Z">
        <w:r w:rsidR="007D621F" w:rsidRPr="007D621F">
          <w:rPr>
            <w:i w:val="0"/>
            <w:color w:val="auto"/>
            <w:sz w:val="24"/>
            <w:szCs w:val="24"/>
            <w:rPrChange w:id="35" w:author="Larissa Claudia Lopes de Araujo - SPREV" w:date="2021-06-22T12:37:00Z">
              <w:rPr>
                <w:sz w:val="27"/>
                <w:szCs w:val="27"/>
              </w:rPr>
            </w:rPrChange>
          </w:rPr>
          <w:t xml:space="preserve"> menor em relação ao empréstimo consignado</w:t>
        </w:r>
      </w:ins>
      <w:ins w:id="36" w:author="Larissa Claudia Lopes de Araujo - SPREV" w:date="2021-06-22T12:37:00Z">
        <w:r w:rsidR="007D621F">
          <w:rPr>
            <w:i w:val="0"/>
            <w:color w:val="auto"/>
            <w:sz w:val="24"/>
            <w:szCs w:val="24"/>
          </w:rPr>
          <w:t xml:space="preserve">. Sobre o </w:t>
        </w:r>
      </w:ins>
      <w:del w:id="37" w:author="Larissa Claudia Lopes de Araujo - SPREV" w:date="2021-06-22T12:34:00Z">
        <w:r w:rsidR="006D32A4" w:rsidRPr="009B47F2" w:rsidDel="00C062E5">
          <w:rPr>
            <w:i w:val="0"/>
            <w:color w:val="auto"/>
            <w:sz w:val="24"/>
            <w:szCs w:val="24"/>
          </w:rPr>
          <w:delText xml:space="preserve"> sua </w:delText>
        </w:r>
      </w:del>
      <w:del w:id="38" w:author="Larissa Claudia Lopes de Araujo - SPREV" w:date="2021-06-22T12:37:00Z">
        <w:r w:rsidR="006D32A4" w:rsidRPr="009B47F2" w:rsidDel="007D621F">
          <w:rPr>
            <w:i w:val="0"/>
            <w:color w:val="auto"/>
            <w:sz w:val="24"/>
            <w:szCs w:val="24"/>
          </w:rPr>
          <w:delText xml:space="preserve">apresentação sobre o </w:delText>
        </w:r>
      </w:del>
      <w:r w:rsidR="006D32A4" w:rsidRPr="009B47F2">
        <w:rPr>
          <w:i w:val="0"/>
          <w:color w:val="auto"/>
          <w:sz w:val="24"/>
          <w:szCs w:val="24"/>
        </w:rPr>
        <w:t xml:space="preserve">novo modelo de consignado, </w:t>
      </w:r>
      <w:ins w:id="39" w:author="Larissa Claudia Lopes de Araujo - SPREV" w:date="2021-06-22T12:39:00Z">
        <w:r w:rsidR="007D621F" w:rsidRPr="007D621F">
          <w:rPr>
            <w:i w:val="0"/>
            <w:color w:val="auto"/>
            <w:sz w:val="24"/>
            <w:szCs w:val="24"/>
            <w:rPrChange w:id="40" w:author="Larissa Claudia Lopes de Araujo - SPREV" w:date="2021-06-22T12:41:00Z">
              <w:rPr>
                <w:sz w:val="27"/>
                <w:szCs w:val="27"/>
              </w:rPr>
            </w:rPrChange>
          </w:rPr>
          <w:t>pontuou que já ocorreu uma consulta pública sobre o tema e que fo</w:t>
        </w:r>
      </w:ins>
      <w:ins w:id="41" w:author="Larissa Claudia Lopes de Araujo - SPREV" w:date="2021-06-22T12:40:00Z">
        <w:r w:rsidR="007D621F" w:rsidRPr="007D621F">
          <w:rPr>
            <w:i w:val="0"/>
            <w:color w:val="auto"/>
            <w:sz w:val="24"/>
            <w:szCs w:val="24"/>
            <w:rPrChange w:id="42" w:author="Larissa Claudia Lopes de Araujo - SPREV" w:date="2021-06-22T12:41:00Z">
              <w:rPr>
                <w:sz w:val="27"/>
                <w:szCs w:val="27"/>
              </w:rPr>
            </w:rPrChange>
          </w:rPr>
          <w:t>ram</w:t>
        </w:r>
      </w:ins>
      <w:ins w:id="43" w:author="Larissa Claudia Lopes de Araujo - SPREV" w:date="2021-06-22T12:39:00Z">
        <w:r w:rsidR="007D621F" w:rsidRPr="007D621F">
          <w:rPr>
            <w:i w:val="0"/>
            <w:color w:val="auto"/>
            <w:sz w:val="24"/>
            <w:szCs w:val="24"/>
            <w:rPrChange w:id="44" w:author="Larissa Claudia Lopes de Araujo - SPREV" w:date="2021-06-22T12:41:00Z">
              <w:rPr>
                <w:sz w:val="27"/>
                <w:szCs w:val="27"/>
              </w:rPr>
            </w:rPrChange>
          </w:rPr>
          <w:t xml:space="preserve"> aborda</w:t>
        </w:r>
      </w:ins>
      <w:ins w:id="45" w:author="Larissa Claudia Lopes de Araujo - SPREV" w:date="2021-06-22T12:40:00Z">
        <w:r w:rsidR="007D621F" w:rsidRPr="007D621F">
          <w:rPr>
            <w:i w:val="0"/>
            <w:color w:val="auto"/>
            <w:sz w:val="24"/>
            <w:szCs w:val="24"/>
            <w:rPrChange w:id="46" w:author="Larissa Claudia Lopes de Araujo - SPREV" w:date="2021-06-22T12:41:00Z">
              <w:rPr>
                <w:sz w:val="27"/>
                <w:szCs w:val="27"/>
              </w:rPr>
            </w:rPrChange>
          </w:rPr>
          <w:t>d</w:t>
        </w:r>
      </w:ins>
      <w:ins w:id="47" w:author="Larissa Claudia Lopes de Araujo - SPREV" w:date="2021-06-22T12:39:00Z">
        <w:r w:rsidR="007D621F" w:rsidRPr="007D621F">
          <w:rPr>
            <w:i w:val="0"/>
            <w:color w:val="auto"/>
            <w:sz w:val="24"/>
            <w:szCs w:val="24"/>
            <w:rPrChange w:id="48" w:author="Larissa Claudia Lopes de Araujo - SPREV" w:date="2021-06-22T12:41:00Z">
              <w:rPr>
                <w:sz w:val="27"/>
                <w:szCs w:val="27"/>
              </w:rPr>
            </w:rPrChange>
          </w:rPr>
          <w:t>o</w:t>
        </w:r>
      </w:ins>
      <w:ins w:id="49" w:author="Larissa Claudia Lopes de Araujo - SPREV" w:date="2021-06-22T12:40:00Z">
        <w:r w:rsidR="007D621F" w:rsidRPr="007D621F">
          <w:rPr>
            <w:i w:val="0"/>
            <w:color w:val="auto"/>
            <w:sz w:val="24"/>
            <w:szCs w:val="24"/>
            <w:rPrChange w:id="50" w:author="Larissa Claudia Lopes de Araujo - SPREV" w:date="2021-06-22T12:41:00Z">
              <w:rPr>
                <w:sz w:val="27"/>
                <w:szCs w:val="27"/>
              </w:rPr>
            </w:rPrChange>
          </w:rPr>
          <w:t>s</w:t>
        </w:r>
      </w:ins>
      <w:ins w:id="51" w:author="Larissa Claudia Lopes de Araujo - SPREV" w:date="2021-06-22T12:39:00Z">
        <w:r w:rsidR="007D621F" w:rsidRPr="007D621F">
          <w:rPr>
            <w:i w:val="0"/>
            <w:color w:val="auto"/>
            <w:sz w:val="24"/>
            <w:szCs w:val="24"/>
            <w:rPrChange w:id="52" w:author="Larissa Claudia Lopes de Araujo - SPREV" w:date="2021-06-22T12:41:00Z">
              <w:rPr>
                <w:sz w:val="27"/>
                <w:szCs w:val="27"/>
              </w:rPr>
            </w:rPrChange>
          </w:rPr>
          <w:t xml:space="preserve"> os problemas relacionados ao tema. Informou que o pico de reclamações ocorreu nos anos de 2010 e 2011, principalmente sobre a portabilidade entre as instituições. </w:t>
        </w:r>
      </w:ins>
      <w:ins w:id="53" w:author="Larissa Claudia Lopes de Araujo - SPREV" w:date="2021-06-22T12:40:00Z">
        <w:r w:rsidR="007D621F" w:rsidRPr="007D621F">
          <w:rPr>
            <w:i w:val="0"/>
            <w:color w:val="auto"/>
            <w:sz w:val="24"/>
            <w:szCs w:val="24"/>
            <w:rPrChange w:id="54" w:author="Larissa Claudia Lopes de Araujo - SPREV" w:date="2021-06-22T12:41:00Z">
              <w:rPr>
                <w:sz w:val="27"/>
                <w:szCs w:val="27"/>
              </w:rPr>
            </w:rPrChange>
          </w:rPr>
          <w:t xml:space="preserve">Discorreu que </w:t>
        </w:r>
      </w:ins>
      <w:ins w:id="55" w:author="Larissa Claudia Lopes de Araujo - SPREV" w:date="2021-06-22T12:39:00Z">
        <w:r w:rsidR="007D621F" w:rsidRPr="007D621F">
          <w:rPr>
            <w:i w:val="0"/>
            <w:color w:val="auto"/>
            <w:sz w:val="24"/>
            <w:szCs w:val="24"/>
            <w:rPrChange w:id="56" w:author="Larissa Claudia Lopes de Araujo - SPREV" w:date="2021-06-22T12:41:00Z">
              <w:rPr>
                <w:sz w:val="27"/>
                <w:szCs w:val="27"/>
              </w:rPr>
            </w:rPrChange>
          </w:rPr>
          <w:t xml:space="preserve">recentemente, as </w:t>
        </w:r>
      </w:ins>
      <w:ins w:id="57" w:author="Larissa Claudia Lopes de Araujo - SPREV" w:date="2021-06-22T12:41:00Z">
        <w:r w:rsidR="007D621F" w:rsidRPr="007D621F">
          <w:rPr>
            <w:i w:val="0"/>
            <w:color w:val="auto"/>
            <w:sz w:val="24"/>
            <w:szCs w:val="24"/>
            <w:rPrChange w:id="58" w:author="Larissa Claudia Lopes de Araujo - SPREV" w:date="2021-06-22T12:41:00Z">
              <w:rPr>
                <w:sz w:val="27"/>
                <w:szCs w:val="27"/>
              </w:rPr>
            </w:rPrChange>
          </w:rPr>
          <w:t xml:space="preserve">maiores </w:t>
        </w:r>
      </w:ins>
      <w:ins w:id="59" w:author="Larissa Claudia Lopes de Araujo - SPREV" w:date="2021-06-22T12:39:00Z">
        <w:r w:rsidR="007D621F" w:rsidRPr="007D621F">
          <w:rPr>
            <w:i w:val="0"/>
            <w:color w:val="auto"/>
            <w:sz w:val="24"/>
            <w:szCs w:val="24"/>
            <w:rPrChange w:id="60" w:author="Larissa Claudia Lopes de Araujo - SPREV" w:date="2021-06-22T12:41:00Z">
              <w:rPr>
                <w:sz w:val="27"/>
                <w:szCs w:val="27"/>
              </w:rPr>
            </w:rPrChange>
          </w:rPr>
          <w:t>reclamações estão relacionadas a “não solicitação” do crédito consignado. Dessa forma, prop</w:t>
        </w:r>
      </w:ins>
      <w:ins w:id="61" w:author="Larissa Claudia Lopes de Araujo - SPREV" w:date="2021-06-22T12:41:00Z">
        <w:r w:rsidR="007D621F" w:rsidRPr="007D621F">
          <w:rPr>
            <w:i w:val="0"/>
            <w:color w:val="auto"/>
            <w:sz w:val="24"/>
            <w:szCs w:val="24"/>
            <w:rPrChange w:id="62" w:author="Larissa Claudia Lopes de Araujo - SPREV" w:date="2021-06-22T12:41:00Z">
              <w:rPr>
                <w:sz w:val="27"/>
                <w:szCs w:val="27"/>
              </w:rPr>
            </w:rPrChange>
          </w:rPr>
          <w:t>ôs</w:t>
        </w:r>
      </w:ins>
      <w:ins w:id="63" w:author="Larissa Claudia Lopes de Araujo - SPREV" w:date="2021-06-22T12:39:00Z">
        <w:r w:rsidR="007D621F" w:rsidRPr="007D621F">
          <w:rPr>
            <w:i w:val="0"/>
            <w:color w:val="auto"/>
            <w:sz w:val="24"/>
            <w:szCs w:val="24"/>
            <w:rPrChange w:id="64" w:author="Larissa Claudia Lopes de Araujo - SPREV" w:date="2021-06-22T12:41:00Z">
              <w:rPr>
                <w:sz w:val="27"/>
                <w:szCs w:val="27"/>
              </w:rPr>
            </w:rPrChange>
          </w:rPr>
          <w:t xml:space="preserve"> esse novo modelo, em especial com uma dupla validação. Apresentou a visão geral dos serviços de empréstimos consignados, apresentando as etapa</w:t>
        </w:r>
      </w:ins>
      <w:del w:id="65" w:author="Larissa Claudia Lopes de Araujo - SPREV" w:date="2021-06-22T12:37:00Z">
        <w:r w:rsidR="0083080A" w:rsidDel="007D621F">
          <w:rPr>
            <w:i w:val="0"/>
            <w:color w:val="auto"/>
            <w:sz w:val="24"/>
            <w:szCs w:val="24"/>
          </w:rPr>
          <w:delText>e</w:delText>
        </w:r>
        <w:r w:rsidR="006D32A4" w:rsidRPr="009B47F2" w:rsidDel="007D621F">
          <w:rPr>
            <w:i w:val="0"/>
            <w:color w:val="auto"/>
            <w:sz w:val="24"/>
            <w:szCs w:val="24"/>
          </w:rPr>
          <w:delText xml:space="preserve"> </w:delText>
        </w:r>
      </w:del>
      <w:del w:id="66" w:author="Larissa Claudia Lopes de Araujo - SPREV" w:date="2021-06-22T12:41:00Z">
        <w:r w:rsidR="006D32A4" w:rsidRPr="009B47F2" w:rsidDel="007D621F">
          <w:rPr>
            <w:i w:val="0"/>
            <w:color w:val="auto"/>
            <w:sz w:val="24"/>
            <w:szCs w:val="24"/>
          </w:rPr>
          <w:delText xml:space="preserve">pontuou </w:delText>
        </w:r>
      </w:del>
      <w:del w:id="67" w:author="Larissa Claudia Lopes de Araujo - SPREV" w:date="2021-06-22T12:42:00Z">
        <w:r w:rsidR="006D32A4" w:rsidRPr="009B47F2" w:rsidDel="007D621F">
          <w:rPr>
            <w:i w:val="0"/>
            <w:color w:val="auto"/>
            <w:sz w:val="24"/>
            <w:szCs w:val="24"/>
          </w:rPr>
          <w:delText>as etapas</w:delText>
        </w:r>
      </w:del>
      <w:r w:rsidR="006D32A4" w:rsidRPr="009B47F2">
        <w:rPr>
          <w:i w:val="0"/>
          <w:color w:val="auto"/>
          <w:sz w:val="24"/>
          <w:szCs w:val="24"/>
        </w:rPr>
        <w:t xml:space="preserve"> do processo:</w:t>
      </w:r>
      <w:ins w:id="68" w:author="SPREV" w:date="2021-06-17T15:05:00Z">
        <w:r w:rsidR="00E9083B">
          <w:rPr>
            <w:i w:val="0"/>
            <w:color w:val="auto"/>
            <w:sz w:val="24"/>
            <w:szCs w:val="24"/>
          </w:rPr>
          <w:t xml:space="preserve"> </w:t>
        </w:r>
      </w:ins>
      <w:ins w:id="69" w:author="Larissa Claudia Lopes de Araujo - SPREV" w:date="2021-06-22T12:45:00Z">
        <w:r w:rsidR="006115B3">
          <w:rPr>
            <w:i w:val="0"/>
            <w:color w:val="auto"/>
            <w:sz w:val="24"/>
            <w:szCs w:val="24"/>
          </w:rPr>
          <w:t xml:space="preserve">(i) </w:t>
        </w:r>
        <w:r w:rsidR="006115B3" w:rsidRPr="006115B3">
          <w:rPr>
            <w:i w:val="0"/>
            <w:color w:val="auto"/>
            <w:sz w:val="24"/>
            <w:szCs w:val="24"/>
            <w:rPrChange w:id="70" w:author="Larissa Claudia Lopes de Araujo - SPREV" w:date="2021-06-22T12:47:00Z">
              <w:rPr>
                <w:sz w:val="27"/>
                <w:szCs w:val="27"/>
              </w:rPr>
            </w:rPrChange>
          </w:rPr>
          <w:t xml:space="preserve">oferta do crédito; </w:t>
        </w:r>
        <w:r w:rsidR="006115B3">
          <w:rPr>
            <w:i w:val="0"/>
            <w:color w:val="auto"/>
            <w:sz w:val="24"/>
            <w:szCs w:val="24"/>
          </w:rPr>
          <w:t>(</w:t>
        </w:r>
        <w:proofErr w:type="spellStart"/>
        <w:r w:rsidR="006115B3">
          <w:rPr>
            <w:i w:val="0"/>
            <w:color w:val="auto"/>
            <w:sz w:val="24"/>
            <w:szCs w:val="24"/>
          </w:rPr>
          <w:t>ii</w:t>
        </w:r>
        <w:proofErr w:type="spellEnd"/>
        <w:r w:rsidR="006115B3">
          <w:rPr>
            <w:i w:val="0"/>
            <w:color w:val="auto"/>
            <w:sz w:val="24"/>
            <w:szCs w:val="24"/>
          </w:rPr>
          <w:t xml:space="preserve">)  </w:t>
        </w:r>
        <w:r w:rsidR="006115B3" w:rsidRPr="006115B3">
          <w:rPr>
            <w:i w:val="0"/>
            <w:color w:val="auto"/>
            <w:sz w:val="24"/>
            <w:szCs w:val="24"/>
            <w:rPrChange w:id="71" w:author="Larissa Claudia Lopes de Araujo - SPREV" w:date="2021-06-22T12:47:00Z">
              <w:rPr>
                <w:sz w:val="27"/>
                <w:szCs w:val="27"/>
              </w:rPr>
            </w:rPrChange>
          </w:rPr>
          <w:t xml:space="preserve">negociação; </w:t>
        </w:r>
        <w:r w:rsidR="006115B3">
          <w:rPr>
            <w:i w:val="0"/>
            <w:color w:val="auto"/>
            <w:sz w:val="24"/>
            <w:szCs w:val="24"/>
          </w:rPr>
          <w:t>(</w:t>
        </w:r>
        <w:proofErr w:type="spellStart"/>
        <w:r w:rsidR="006115B3">
          <w:rPr>
            <w:i w:val="0"/>
            <w:color w:val="auto"/>
            <w:sz w:val="24"/>
            <w:szCs w:val="24"/>
          </w:rPr>
          <w:t>iii</w:t>
        </w:r>
        <w:proofErr w:type="spellEnd"/>
        <w:r w:rsidR="006115B3">
          <w:rPr>
            <w:i w:val="0"/>
            <w:color w:val="auto"/>
            <w:sz w:val="24"/>
            <w:szCs w:val="24"/>
          </w:rPr>
          <w:t xml:space="preserve">) </w:t>
        </w:r>
        <w:r w:rsidR="006115B3" w:rsidRPr="006115B3">
          <w:rPr>
            <w:i w:val="0"/>
            <w:color w:val="auto"/>
            <w:sz w:val="24"/>
            <w:szCs w:val="24"/>
            <w:rPrChange w:id="72" w:author="Larissa Claudia Lopes de Araujo - SPREV" w:date="2021-06-22T12:47:00Z">
              <w:rPr>
                <w:sz w:val="27"/>
                <w:szCs w:val="27"/>
              </w:rPr>
            </w:rPrChange>
          </w:rPr>
          <w:t xml:space="preserve">contratação; </w:t>
        </w:r>
        <w:r w:rsidR="006115B3">
          <w:rPr>
            <w:i w:val="0"/>
            <w:color w:val="auto"/>
            <w:sz w:val="24"/>
            <w:szCs w:val="24"/>
          </w:rPr>
          <w:t>(</w:t>
        </w:r>
        <w:proofErr w:type="spellStart"/>
        <w:r w:rsidR="006115B3">
          <w:rPr>
            <w:i w:val="0"/>
            <w:color w:val="auto"/>
            <w:sz w:val="24"/>
            <w:szCs w:val="24"/>
          </w:rPr>
          <w:t>iv</w:t>
        </w:r>
        <w:proofErr w:type="spellEnd"/>
        <w:r w:rsidR="006115B3">
          <w:rPr>
            <w:i w:val="0"/>
            <w:color w:val="auto"/>
            <w:sz w:val="24"/>
            <w:szCs w:val="24"/>
          </w:rPr>
          <w:t>)</w:t>
        </w:r>
        <w:r w:rsidR="006115B3" w:rsidRPr="006115B3">
          <w:rPr>
            <w:i w:val="0"/>
            <w:color w:val="auto"/>
            <w:sz w:val="24"/>
            <w:szCs w:val="24"/>
            <w:rPrChange w:id="73" w:author="Larissa Claudia Lopes de Araujo - SPREV" w:date="2021-06-22T12:47:00Z">
              <w:rPr>
                <w:sz w:val="27"/>
                <w:szCs w:val="27"/>
              </w:rPr>
            </w:rPrChange>
          </w:rPr>
          <w:t xml:space="preserve"> averbação</w:t>
        </w:r>
      </w:ins>
      <w:ins w:id="74" w:author="Larissa Claudia Lopes de Araujo - SPREV" w:date="2021-06-22T12:46:00Z">
        <w:r w:rsidR="006115B3" w:rsidRPr="006115B3">
          <w:rPr>
            <w:i w:val="0"/>
            <w:color w:val="auto"/>
            <w:sz w:val="24"/>
            <w:szCs w:val="24"/>
            <w:rPrChange w:id="75" w:author="Larissa Claudia Lopes de Araujo - SPREV" w:date="2021-06-22T12:47:00Z">
              <w:rPr>
                <w:sz w:val="27"/>
                <w:szCs w:val="27"/>
              </w:rPr>
            </w:rPrChange>
          </w:rPr>
          <w:t xml:space="preserve">; </w:t>
        </w:r>
        <w:r w:rsidR="006115B3">
          <w:rPr>
            <w:i w:val="0"/>
            <w:color w:val="auto"/>
            <w:sz w:val="24"/>
            <w:szCs w:val="24"/>
          </w:rPr>
          <w:t>(v)</w:t>
        </w:r>
      </w:ins>
      <w:ins w:id="76" w:author="Larissa Claudia Lopes de Araujo - SPREV" w:date="2021-06-22T12:45:00Z">
        <w:r w:rsidR="006115B3" w:rsidRPr="006115B3">
          <w:rPr>
            <w:i w:val="0"/>
            <w:color w:val="auto"/>
            <w:sz w:val="24"/>
            <w:szCs w:val="24"/>
            <w:rPrChange w:id="77" w:author="Larissa Claudia Lopes de Araujo - SPREV" w:date="2021-06-22T12:47:00Z">
              <w:rPr>
                <w:sz w:val="27"/>
                <w:szCs w:val="27"/>
              </w:rPr>
            </w:rPrChange>
          </w:rPr>
          <w:t xml:space="preserve"> operação</w:t>
        </w:r>
      </w:ins>
      <w:ins w:id="78" w:author="Larissa Claudia Lopes de Araujo - SPREV" w:date="2021-06-22T12:46:00Z">
        <w:r w:rsidR="006115B3" w:rsidRPr="006115B3">
          <w:rPr>
            <w:i w:val="0"/>
            <w:color w:val="auto"/>
            <w:sz w:val="24"/>
            <w:szCs w:val="24"/>
            <w:rPrChange w:id="79" w:author="Larissa Claudia Lopes de Araujo - SPREV" w:date="2021-06-22T12:47:00Z">
              <w:rPr>
                <w:sz w:val="27"/>
                <w:szCs w:val="27"/>
              </w:rPr>
            </w:rPrChange>
          </w:rPr>
          <w:t>;</w:t>
        </w:r>
      </w:ins>
      <w:ins w:id="80" w:author="Larissa Claudia Lopes de Araujo - SPREV" w:date="2021-06-22T12:45:00Z">
        <w:r w:rsidR="006115B3" w:rsidRPr="006115B3">
          <w:rPr>
            <w:i w:val="0"/>
            <w:color w:val="auto"/>
            <w:sz w:val="24"/>
            <w:szCs w:val="24"/>
            <w:rPrChange w:id="81" w:author="Larissa Claudia Lopes de Araujo - SPREV" w:date="2021-06-22T12:47:00Z">
              <w:rPr>
                <w:sz w:val="27"/>
                <w:szCs w:val="27"/>
              </w:rPr>
            </w:rPrChange>
          </w:rPr>
          <w:t xml:space="preserve"> </w:t>
        </w:r>
      </w:ins>
      <w:ins w:id="82" w:author="Larissa Claudia Lopes de Araujo - SPREV" w:date="2021-06-22T12:46:00Z">
        <w:r w:rsidR="006115B3">
          <w:rPr>
            <w:i w:val="0"/>
            <w:color w:val="auto"/>
            <w:sz w:val="24"/>
            <w:szCs w:val="24"/>
          </w:rPr>
          <w:t xml:space="preserve">(vi) </w:t>
        </w:r>
      </w:ins>
      <w:ins w:id="83" w:author="Larissa Claudia Lopes de Araujo - SPREV" w:date="2021-06-22T12:45:00Z">
        <w:r w:rsidR="006115B3" w:rsidRPr="006115B3">
          <w:rPr>
            <w:i w:val="0"/>
            <w:color w:val="auto"/>
            <w:sz w:val="24"/>
            <w:szCs w:val="24"/>
            <w:rPrChange w:id="84" w:author="Larissa Claudia Lopes de Araujo - SPREV" w:date="2021-06-22T12:47:00Z">
              <w:rPr>
                <w:sz w:val="27"/>
                <w:szCs w:val="27"/>
              </w:rPr>
            </w:rPrChange>
          </w:rPr>
          <w:t>renegociação/refinanciamento</w:t>
        </w:r>
      </w:ins>
      <w:ins w:id="85" w:author="Larissa Claudia Lopes de Araujo - SPREV" w:date="2021-06-22T12:46:00Z">
        <w:r w:rsidR="006115B3" w:rsidRPr="006115B3">
          <w:rPr>
            <w:i w:val="0"/>
            <w:color w:val="auto"/>
            <w:sz w:val="24"/>
            <w:szCs w:val="24"/>
            <w:rPrChange w:id="86" w:author="Larissa Claudia Lopes de Araujo - SPREV" w:date="2021-06-22T12:47:00Z">
              <w:rPr>
                <w:sz w:val="27"/>
                <w:szCs w:val="27"/>
              </w:rPr>
            </w:rPrChange>
          </w:rPr>
          <w:t xml:space="preserve"> </w:t>
        </w:r>
        <w:r w:rsidR="006115B3">
          <w:rPr>
            <w:i w:val="0"/>
            <w:color w:val="auto"/>
            <w:sz w:val="24"/>
            <w:szCs w:val="24"/>
          </w:rPr>
          <w:t>(</w:t>
        </w:r>
        <w:proofErr w:type="spellStart"/>
        <w:r w:rsidR="006115B3">
          <w:rPr>
            <w:i w:val="0"/>
            <w:color w:val="auto"/>
            <w:sz w:val="24"/>
            <w:szCs w:val="24"/>
          </w:rPr>
          <w:t>vii</w:t>
        </w:r>
        <w:proofErr w:type="spellEnd"/>
        <w:r w:rsidR="006115B3">
          <w:rPr>
            <w:i w:val="0"/>
            <w:color w:val="auto"/>
            <w:sz w:val="24"/>
            <w:szCs w:val="24"/>
          </w:rPr>
          <w:t xml:space="preserve">) </w:t>
        </w:r>
      </w:ins>
      <w:ins w:id="87" w:author="Larissa Claudia Lopes de Araujo - SPREV" w:date="2021-06-22T12:45:00Z">
        <w:r w:rsidR="006115B3" w:rsidRPr="006115B3">
          <w:rPr>
            <w:i w:val="0"/>
            <w:color w:val="auto"/>
            <w:sz w:val="24"/>
            <w:szCs w:val="24"/>
            <w:rPrChange w:id="88" w:author="Larissa Claudia Lopes de Araujo - SPREV" w:date="2021-06-22T12:47:00Z">
              <w:rPr>
                <w:sz w:val="27"/>
                <w:szCs w:val="27"/>
              </w:rPr>
            </w:rPrChange>
          </w:rPr>
          <w:t>portabilidade</w:t>
        </w:r>
      </w:ins>
      <w:ins w:id="89" w:author="Larissa Claudia Lopes de Araujo - SPREV" w:date="2021-06-22T12:46:00Z">
        <w:r w:rsidR="006115B3" w:rsidRPr="006115B3">
          <w:rPr>
            <w:i w:val="0"/>
            <w:color w:val="auto"/>
            <w:sz w:val="24"/>
            <w:szCs w:val="24"/>
            <w:rPrChange w:id="90" w:author="Larissa Claudia Lopes de Araujo - SPREV" w:date="2021-06-22T12:47:00Z">
              <w:rPr>
                <w:sz w:val="27"/>
                <w:szCs w:val="27"/>
              </w:rPr>
            </w:rPrChange>
          </w:rPr>
          <w:t xml:space="preserve">; </w:t>
        </w:r>
        <w:r w:rsidR="006115B3">
          <w:rPr>
            <w:i w:val="0"/>
            <w:color w:val="auto"/>
            <w:sz w:val="24"/>
            <w:szCs w:val="24"/>
          </w:rPr>
          <w:t>(</w:t>
        </w:r>
        <w:proofErr w:type="spellStart"/>
        <w:r w:rsidR="006115B3">
          <w:rPr>
            <w:i w:val="0"/>
            <w:color w:val="auto"/>
            <w:sz w:val="24"/>
            <w:szCs w:val="24"/>
          </w:rPr>
          <w:t>viii</w:t>
        </w:r>
        <w:proofErr w:type="spellEnd"/>
        <w:r w:rsidR="006115B3">
          <w:rPr>
            <w:i w:val="0"/>
            <w:color w:val="auto"/>
            <w:sz w:val="24"/>
            <w:szCs w:val="24"/>
          </w:rPr>
          <w:t xml:space="preserve">) </w:t>
        </w:r>
      </w:ins>
      <w:ins w:id="91" w:author="Larissa Claudia Lopes de Araujo - SPREV" w:date="2021-06-22T12:45:00Z">
        <w:r w:rsidR="006115B3" w:rsidRPr="006115B3">
          <w:rPr>
            <w:i w:val="0"/>
            <w:color w:val="auto"/>
            <w:sz w:val="24"/>
            <w:szCs w:val="24"/>
            <w:rPrChange w:id="92" w:author="Larissa Claudia Lopes de Araujo - SPREV" w:date="2021-06-22T12:47:00Z">
              <w:rPr>
                <w:sz w:val="27"/>
                <w:szCs w:val="27"/>
              </w:rPr>
            </w:rPrChange>
          </w:rPr>
          <w:t>quitação</w:t>
        </w:r>
      </w:ins>
      <w:ins w:id="93" w:author="Larissa Claudia Lopes de Araujo - SPREV" w:date="2021-06-22T12:46:00Z">
        <w:r w:rsidR="006115B3" w:rsidRPr="006115B3">
          <w:rPr>
            <w:i w:val="0"/>
            <w:color w:val="auto"/>
            <w:sz w:val="24"/>
            <w:szCs w:val="24"/>
            <w:rPrChange w:id="94" w:author="Larissa Claudia Lopes de Araujo - SPREV" w:date="2021-06-22T12:47:00Z">
              <w:rPr>
                <w:sz w:val="27"/>
                <w:szCs w:val="27"/>
              </w:rPr>
            </w:rPrChange>
          </w:rPr>
          <w:t xml:space="preserve">; e </w:t>
        </w:r>
        <w:r w:rsidR="006115B3">
          <w:rPr>
            <w:i w:val="0"/>
            <w:color w:val="auto"/>
            <w:sz w:val="24"/>
            <w:szCs w:val="24"/>
          </w:rPr>
          <w:t>(</w:t>
        </w:r>
        <w:proofErr w:type="spellStart"/>
        <w:r w:rsidR="006115B3">
          <w:rPr>
            <w:i w:val="0"/>
            <w:color w:val="auto"/>
            <w:sz w:val="24"/>
            <w:szCs w:val="24"/>
          </w:rPr>
          <w:t>ix</w:t>
        </w:r>
        <w:proofErr w:type="spellEnd"/>
        <w:r w:rsidR="006115B3">
          <w:rPr>
            <w:i w:val="0"/>
            <w:color w:val="auto"/>
            <w:sz w:val="24"/>
            <w:szCs w:val="24"/>
          </w:rPr>
          <w:t xml:space="preserve">) </w:t>
        </w:r>
      </w:ins>
      <w:ins w:id="95" w:author="Larissa Claudia Lopes de Araujo - SPREV" w:date="2021-06-22T12:45:00Z">
        <w:r w:rsidR="006115B3" w:rsidRPr="006115B3">
          <w:rPr>
            <w:i w:val="0"/>
            <w:color w:val="auto"/>
            <w:sz w:val="24"/>
            <w:szCs w:val="24"/>
            <w:rPrChange w:id="96" w:author="Larissa Claudia Lopes de Araujo - SPREV" w:date="2021-06-22T12:47:00Z">
              <w:rPr>
                <w:sz w:val="27"/>
                <w:szCs w:val="27"/>
              </w:rPr>
            </w:rPrChange>
          </w:rPr>
          <w:t>monitoramento.</w:t>
        </w:r>
        <w:r w:rsidR="006115B3">
          <w:rPr>
            <w:i w:val="0"/>
            <w:color w:val="auto"/>
            <w:sz w:val="24"/>
            <w:szCs w:val="24"/>
          </w:rPr>
          <w:t xml:space="preserve"> </w:t>
        </w:r>
      </w:ins>
      <w:ins w:id="97" w:author="SPREV" w:date="2021-06-17T15:05:00Z">
        <w:del w:id="98" w:author="Larissa Claudia Lopes de Araujo - SPREV" w:date="2021-06-22T12:47:00Z">
          <w:r w:rsidR="00E9083B" w:rsidDel="006115B3">
            <w:rPr>
              <w:i w:val="0"/>
              <w:color w:val="auto"/>
              <w:sz w:val="24"/>
              <w:szCs w:val="24"/>
            </w:rPr>
            <w:delText>(i)</w:delText>
          </w:r>
        </w:del>
      </w:ins>
      <w:del w:id="99" w:author="Larissa Claudia Lopes de Araujo - SPREV" w:date="2021-06-22T12:47:00Z">
        <w:r w:rsidR="006D32A4" w:rsidRPr="009B47F2" w:rsidDel="006115B3">
          <w:rPr>
            <w:i w:val="0"/>
            <w:color w:val="auto"/>
            <w:sz w:val="24"/>
            <w:szCs w:val="24"/>
          </w:rPr>
          <w:delText xml:space="preserve"> validação</w:delText>
        </w:r>
      </w:del>
      <w:ins w:id="100" w:author="SPREV" w:date="2021-06-17T15:05:00Z">
        <w:del w:id="101" w:author="Larissa Claudia Lopes de Araujo - SPREV" w:date="2021-06-22T12:47:00Z">
          <w:r w:rsidR="00E9083B" w:rsidDel="006115B3">
            <w:rPr>
              <w:i w:val="0"/>
              <w:color w:val="auto"/>
              <w:sz w:val="24"/>
              <w:szCs w:val="24"/>
            </w:rPr>
            <w:delText>;</w:delText>
          </w:r>
        </w:del>
      </w:ins>
      <w:del w:id="102" w:author="Larissa Claudia Lopes de Araujo - SPREV" w:date="2021-06-22T12:47:00Z">
        <w:r w:rsidR="006D32A4" w:rsidRPr="009B47F2" w:rsidDel="006115B3">
          <w:rPr>
            <w:i w:val="0"/>
            <w:color w:val="auto"/>
            <w:sz w:val="24"/>
            <w:szCs w:val="24"/>
          </w:rPr>
          <w:delText xml:space="preserve">, </w:delText>
        </w:r>
      </w:del>
      <w:ins w:id="103" w:author="SPREV" w:date="2021-06-17T15:05:00Z">
        <w:del w:id="104" w:author="Larissa Claudia Lopes de Araujo - SPREV" w:date="2021-06-22T12:47:00Z">
          <w:r w:rsidR="00E9083B" w:rsidDel="006115B3">
            <w:rPr>
              <w:i w:val="0"/>
              <w:color w:val="auto"/>
              <w:sz w:val="24"/>
              <w:szCs w:val="24"/>
            </w:rPr>
            <w:delText xml:space="preserve">(ii) </w:delText>
          </w:r>
        </w:del>
      </w:ins>
      <w:del w:id="105" w:author="Larissa Claudia Lopes de Araujo - SPREV" w:date="2021-06-22T12:47:00Z">
        <w:r w:rsidR="006D32A4" w:rsidRPr="009B47F2" w:rsidDel="006115B3">
          <w:rPr>
            <w:i w:val="0"/>
            <w:color w:val="auto"/>
            <w:sz w:val="24"/>
            <w:szCs w:val="24"/>
          </w:rPr>
          <w:delText>recebimento de documentos</w:delText>
        </w:r>
      </w:del>
      <w:ins w:id="106" w:author="SPREV" w:date="2021-06-17T15:05:00Z">
        <w:del w:id="107" w:author="Larissa Claudia Lopes de Araujo - SPREV" w:date="2021-06-22T12:47:00Z">
          <w:r w:rsidR="00E9083B" w:rsidDel="006115B3">
            <w:rPr>
              <w:i w:val="0"/>
              <w:color w:val="auto"/>
              <w:sz w:val="24"/>
              <w:szCs w:val="24"/>
            </w:rPr>
            <w:delText>;</w:delText>
          </w:r>
        </w:del>
      </w:ins>
      <w:del w:id="108" w:author="Larissa Claudia Lopes de Araujo - SPREV" w:date="2021-06-22T12:47:00Z">
        <w:r w:rsidR="006D32A4" w:rsidRPr="009B47F2" w:rsidDel="006115B3">
          <w:rPr>
            <w:i w:val="0"/>
            <w:color w:val="auto"/>
            <w:sz w:val="24"/>
            <w:szCs w:val="24"/>
          </w:rPr>
          <w:delText>,</w:delText>
        </w:r>
      </w:del>
      <w:ins w:id="109" w:author="SPREV" w:date="2021-06-17T15:05:00Z">
        <w:del w:id="110" w:author="Larissa Claudia Lopes de Araujo - SPREV" w:date="2021-06-22T12:47:00Z">
          <w:r w:rsidR="00E9083B" w:rsidDel="006115B3">
            <w:rPr>
              <w:i w:val="0"/>
              <w:color w:val="auto"/>
              <w:sz w:val="24"/>
              <w:szCs w:val="24"/>
            </w:rPr>
            <w:delText xml:space="preserve"> (iii)</w:delText>
          </w:r>
        </w:del>
      </w:ins>
      <w:del w:id="111" w:author="Larissa Claudia Lopes de Araujo - SPREV" w:date="2021-06-22T12:47:00Z">
        <w:r w:rsidR="006D32A4" w:rsidRPr="009B47F2" w:rsidDel="006115B3">
          <w:rPr>
            <w:i w:val="0"/>
            <w:color w:val="auto"/>
            <w:sz w:val="24"/>
            <w:szCs w:val="24"/>
          </w:rPr>
          <w:delText xml:space="preserve"> transparência das informações</w:delText>
        </w:r>
      </w:del>
      <w:ins w:id="112" w:author="SPREV" w:date="2021-06-17T15:05:00Z">
        <w:del w:id="113" w:author="Larissa Claudia Lopes de Araujo - SPREV" w:date="2021-06-22T12:47:00Z">
          <w:r w:rsidR="00E9083B" w:rsidDel="006115B3">
            <w:rPr>
              <w:i w:val="0"/>
              <w:color w:val="auto"/>
              <w:sz w:val="24"/>
              <w:szCs w:val="24"/>
            </w:rPr>
            <w:delText>;</w:delText>
          </w:r>
        </w:del>
      </w:ins>
      <w:del w:id="114" w:author="Larissa Claudia Lopes de Araujo - SPREV" w:date="2021-06-22T12:47:00Z">
        <w:r w:rsidR="006D32A4" w:rsidRPr="009B47F2" w:rsidDel="006115B3">
          <w:rPr>
            <w:i w:val="0"/>
            <w:color w:val="auto"/>
            <w:sz w:val="24"/>
            <w:szCs w:val="24"/>
          </w:rPr>
          <w:delText xml:space="preserve"> e </w:delText>
        </w:r>
      </w:del>
      <w:ins w:id="115" w:author="SPREV" w:date="2021-06-17T15:05:00Z">
        <w:del w:id="116" w:author="Larissa Claudia Lopes de Araujo - SPREV" w:date="2021-06-22T12:47:00Z">
          <w:r w:rsidR="00E9083B" w:rsidDel="006115B3">
            <w:rPr>
              <w:i w:val="0"/>
              <w:color w:val="auto"/>
              <w:sz w:val="24"/>
              <w:szCs w:val="24"/>
            </w:rPr>
            <w:delText xml:space="preserve">(iv) </w:delText>
          </w:r>
        </w:del>
      </w:ins>
      <w:del w:id="117" w:author="Larissa Claudia Lopes de Araujo - SPREV" w:date="2021-06-22T12:47:00Z">
        <w:r w:rsidR="006D32A4" w:rsidRPr="009B47F2" w:rsidDel="006115B3">
          <w:rPr>
            <w:i w:val="0"/>
            <w:color w:val="auto"/>
            <w:sz w:val="24"/>
            <w:szCs w:val="24"/>
          </w:rPr>
          <w:delText xml:space="preserve">ampliação dos controles. </w:delText>
        </w:r>
      </w:del>
      <w:r w:rsidR="006D32A4" w:rsidRPr="009B47F2">
        <w:rPr>
          <w:i w:val="0"/>
          <w:color w:val="auto"/>
          <w:sz w:val="24"/>
          <w:szCs w:val="24"/>
        </w:rPr>
        <w:t xml:space="preserve">Detalhou os principais processos e entidades envolvidas para concessão do empréstimo consignado para o beneficiário do INSS. </w:t>
      </w:r>
      <w:ins w:id="118" w:author="Larissa Claudia Lopes de Araujo - SPREV" w:date="2021-06-22T12:48:00Z">
        <w:r w:rsidR="006115B3" w:rsidRPr="006115B3">
          <w:rPr>
            <w:i w:val="0"/>
            <w:color w:val="auto"/>
            <w:sz w:val="24"/>
            <w:szCs w:val="24"/>
          </w:rPr>
          <w:t>Destacou a etapa de oferta de crédito como importante momento para atuar, principalmente junto as instituições financeiras.</w:t>
        </w:r>
        <w:r w:rsidR="006115B3">
          <w:rPr>
            <w:i w:val="0"/>
            <w:color w:val="auto"/>
            <w:sz w:val="24"/>
            <w:szCs w:val="24"/>
          </w:rPr>
          <w:t xml:space="preserve"> </w:t>
        </w:r>
      </w:ins>
      <w:r w:rsidR="00C94FED" w:rsidRPr="009B47F2">
        <w:rPr>
          <w:i w:val="0"/>
          <w:color w:val="auto"/>
          <w:sz w:val="24"/>
          <w:szCs w:val="24"/>
        </w:rPr>
        <w:t xml:space="preserve">Pontuou que, tanto a oferta de crédito, quanto </w:t>
      </w:r>
      <w:del w:id="119" w:author="SPREV" w:date="2021-06-17T15:06:00Z">
        <w:r w:rsidR="00C94FED" w:rsidRPr="009B47F2" w:rsidDel="00E9083B">
          <w:rPr>
            <w:i w:val="0"/>
            <w:color w:val="auto"/>
            <w:sz w:val="24"/>
            <w:szCs w:val="24"/>
          </w:rPr>
          <w:delText>a</w:delText>
        </w:r>
      </w:del>
      <w:ins w:id="120" w:author="SPREV" w:date="2021-06-17T15:06:00Z">
        <w:r w:rsidR="00E9083B">
          <w:rPr>
            <w:i w:val="0"/>
            <w:color w:val="auto"/>
            <w:sz w:val="24"/>
            <w:szCs w:val="24"/>
          </w:rPr>
          <w:t>à</w:t>
        </w:r>
      </w:ins>
      <w:r w:rsidR="00C94FED" w:rsidRPr="009B47F2">
        <w:rPr>
          <w:i w:val="0"/>
          <w:color w:val="auto"/>
          <w:sz w:val="24"/>
          <w:szCs w:val="24"/>
        </w:rPr>
        <w:t xml:space="preserve"> negociação serão </w:t>
      </w:r>
      <w:r w:rsidR="002726EB" w:rsidRPr="009B47F2">
        <w:rPr>
          <w:i w:val="0"/>
          <w:color w:val="auto"/>
          <w:sz w:val="24"/>
          <w:szCs w:val="24"/>
        </w:rPr>
        <w:t>concedi</w:t>
      </w:r>
      <w:r w:rsidR="00C94FED" w:rsidRPr="009B47F2">
        <w:rPr>
          <w:i w:val="0"/>
          <w:color w:val="auto"/>
          <w:sz w:val="24"/>
          <w:szCs w:val="24"/>
        </w:rPr>
        <w:t xml:space="preserve">das aos beneficiários pelos bancos, com </w:t>
      </w:r>
      <w:r w:rsidR="002726EB" w:rsidRPr="009B47F2">
        <w:rPr>
          <w:i w:val="0"/>
          <w:color w:val="auto"/>
          <w:sz w:val="24"/>
          <w:szCs w:val="24"/>
        </w:rPr>
        <w:t xml:space="preserve">a intermediação de um Correspondente Bancário </w:t>
      </w:r>
      <w:del w:id="121" w:author="SPREV" w:date="2021-06-17T15:48:00Z">
        <w:r w:rsidR="002726EB" w:rsidRPr="009B47F2" w:rsidDel="00267B86">
          <w:rPr>
            <w:i w:val="0"/>
            <w:color w:val="auto"/>
            <w:sz w:val="24"/>
            <w:szCs w:val="24"/>
          </w:rPr>
          <w:delText xml:space="preserve">– </w:delText>
        </w:r>
      </w:del>
      <w:ins w:id="122" w:author="SPREV" w:date="2021-06-17T15:48:00Z">
        <w:r w:rsidR="00267B86">
          <w:rPr>
            <w:i w:val="0"/>
            <w:color w:val="auto"/>
            <w:sz w:val="24"/>
            <w:szCs w:val="24"/>
          </w:rPr>
          <w:t>(</w:t>
        </w:r>
      </w:ins>
      <w:r w:rsidR="002726EB" w:rsidRPr="009B47F2">
        <w:rPr>
          <w:i w:val="0"/>
          <w:color w:val="auto"/>
          <w:sz w:val="24"/>
          <w:szCs w:val="24"/>
        </w:rPr>
        <w:t>CORBAN</w:t>
      </w:r>
      <w:ins w:id="123" w:author="SPREV" w:date="2021-06-17T15:48:00Z">
        <w:r w:rsidR="00267B86">
          <w:rPr>
            <w:i w:val="0"/>
            <w:color w:val="auto"/>
            <w:sz w:val="24"/>
            <w:szCs w:val="24"/>
          </w:rPr>
          <w:t>)</w:t>
        </w:r>
      </w:ins>
      <w:r w:rsidR="00C94FED" w:rsidRPr="009B47F2">
        <w:rPr>
          <w:i w:val="0"/>
          <w:color w:val="auto"/>
          <w:sz w:val="24"/>
          <w:szCs w:val="24"/>
        </w:rPr>
        <w:t xml:space="preserve">. </w:t>
      </w:r>
      <w:ins w:id="124" w:author="SPREV" w:date="2021-06-17T15:06:00Z">
        <w:r w:rsidR="00E9083B">
          <w:rPr>
            <w:i w:val="0"/>
            <w:color w:val="auto"/>
            <w:sz w:val="24"/>
            <w:szCs w:val="24"/>
          </w:rPr>
          <w:t xml:space="preserve">Esclareceu que </w:t>
        </w:r>
      </w:ins>
      <w:del w:id="125" w:author="SPREV" w:date="2021-06-17T15:07:00Z">
        <w:r w:rsidR="00C94FED" w:rsidRPr="009B47F2" w:rsidDel="00E9083B">
          <w:rPr>
            <w:i w:val="0"/>
            <w:color w:val="auto"/>
            <w:sz w:val="24"/>
            <w:szCs w:val="24"/>
          </w:rPr>
          <w:delText>N</w:delText>
        </w:r>
      </w:del>
      <w:ins w:id="126" w:author="SPREV" w:date="2021-06-17T15:07:00Z">
        <w:r w:rsidR="00E9083B">
          <w:rPr>
            <w:i w:val="0"/>
            <w:color w:val="auto"/>
            <w:sz w:val="24"/>
            <w:szCs w:val="24"/>
          </w:rPr>
          <w:t>n</w:t>
        </w:r>
      </w:ins>
      <w:r w:rsidR="00C94FED" w:rsidRPr="009B47F2">
        <w:rPr>
          <w:i w:val="0"/>
          <w:color w:val="auto"/>
          <w:sz w:val="24"/>
          <w:szCs w:val="24"/>
        </w:rPr>
        <w:t xml:space="preserve">o </w:t>
      </w:r>
      <w:r w:rsidR="00C94FED" w:rsidRPr="006115B3">
        <w:rPr>
          <w:b/>
          <w:bCs/>
          <w:i w:val="0"/>
          <w:color w:val="auto"/>
          <w:sz w:val="24"/>
          <w:szCs w:val="24"/>
          <w:rPrChange w:id="127" w:author="Larissa Claudia Lopes de Araujo - SPREV" w:date="2021-06-22T12:52:00Z">
            <w:rPr>
              <w:i w:val="0"/>
              <w:color w:val="auto"/>
              <w:sz w:val="24"/>
              <w:szCs w:val="24"/>
            </w:rPr>
          </w:rPrChange>
        </w:rPr>
        <w:t>ato da contratação</w:t>
      </w:r>
      <w:r w:rsidR="00C94FED" w:rsidRPr="009B47F2">
        <w:rPr>
          <w:i w:val="0"/>
          <w:color w:val="auto"/>
          <w:sz w:val="24"/>
          <w:szCs w:val="24"/>
        </w:rPr>
        <w:t xml:space="preserve">, </w:t>
      </w:r>
      <w:del w:id="128" w:author="SPREV" w:date="2021-06-17T15:07:00Z">
        <w:r w:rsidR="00C94FED" w:rsidRPr="009B47F2" w:rsidDel="00E9083B">
          <w:rPr>
            <w:i w:val="0"/>
            <w:color w:val="auto"/>
            <w:sz w:val="24"/>
            <w:szCs w:val="24"/>
          </w:rPr>
          <w:delText xml:space="preserve">esclareceu que </w:delText>
        </w:r>
      </w:del>
      <w:r w:rsidR="00C94FED" w:rsidRPr="009B47F2">
        <w:rPr>
          <w:i w:val="0"/>
          <w:color w:val="auto"/>
          <w:sz w:val="24"/>
          <w:szCs w:val="24"/>
        </w:rPr>
        <w:t xml:space="preserve">o processo será </w:t>
      </w:r>
      <w:ins w:id="129" w:author="SPREV" w:date="2021-06-17T15:07:00Z">
        <w:r w:rsidR="00E9083B">
          <w:rPr>
            <w:i w:val="0"/>
            <w:color w:val="auto"/>
            <w:sz w:val="24"/>
            <w:szCs w:val="24"/>
          </w:rPr>
          <w:t xml:space="preserve">feito </w:t>
        </w:r>
      </w:ins>
      <w:r w:rsidR="00C94FED" w:rsidRPr="009B47F2">
        <w:rPr>
          <w:i w:val="0"/>
          <w:color w:val="auto"/>
          <w:sz w:val="24"/>
          <w:szCs w:val="24"/>
        </w:rPr>
        <w:t>de forma bilateral, entre beneficiário e a instituição bancária</w:t>
      </w:r>
      <w:ins w:id="130" w:author="Larissa Claudia Lopes de Araujo - SPREV" w:date="2021-06-22T11:53:00Z">
        <w:r w:rsidR="00B44E4C">
          <w:rPr>
            <w:i w:val="0"/>
            <w:color w:val="auto"/>
            <w:sz w:val="24"/>
            <w:szCs w:val="24"/>
          </w:rPr>
          <w:t>;</w:t>
        </w:r>
      </w:ins>
      <w:del w:id="131" w:author="Larissa Claudia Lopes de Araujo - SPREV" w:date="2021-06-22T11:53:00Z">
        <w:r w:rsidR="00C94FED" w:rsidRPr="009B47F2" w:rsidDel="00B44E4C">
          <w:rPr>
            <w:i w:val="0"/>
            <w:color w:val="auto"/>
            <w:sz w:val="24"/>
            <w:szCs w:val="24"/>
          </w:rPr>
          <w:delText>.</w:delText>
        </w:r>
      </w:del>
      <w:r w:rsidR="00C94FED" w:rsidRPr="009B47F2">
        <w:rPr>
          <w:i w:val="0"/>
          <w:color w:val="auto"/>
          <w:sz w:val="24"/>
          <w:szCs w:val="24"/>
        </w:rPr>
        <w:t xml:space="preserve"> </w:t>
      </w:r>
      <w:ins w:id="132" w:author="SPREV" w:date="2021-06-17T15:08:00Z">
        <w:del w:id="133" w:author="Larissa Claudia Lopes de Araujo - SPREV" w:date="2021-06-22T11:53:00Z">
          <w:r w:rsidR="00E9083B" w:rsidDel="00B44E4C">
            <w:rPr>
              <w:i w:val="0"/>
              <w:color w:val="auto"/>
              <w:sz w:val="24"/>
              <w:szCs w:val="24"/>
            </w:rPr>
            <w:delText>Info</w:delText>
          </w:r>
        </w:del>
        <w:del w:id="134" w:author="Larissa Claudia Lopes de Araujo - SPREV" w:date="2021-06-22T11:54:00Z">
          <w:r w:rsidR="00E9083B" w:rsidDel="00B44E4C">
            <w:rPr>
              <w:i w:val="0"/>
              <w:color w:val="auto"/>
              <w:sz w:val="24"/>
              <w:szCs w:val="24"/>
            </w:rPr>
            <w:delText xml:space="preserve">rmou </w:delText>
          </w:r>
        </w:del>
        <w:r w:rsidR="00E9083B">
          <w:rPr>
            <w:i w:val="0"/>
            <w:color w:val="auto"/>
            <w:sz w:val="24"/>
            <w:szCs w:val="24"/>
          </w:rPr>
          <w:t xml:space="preserve">que </w:t>
        </w:r>
      </w:ins>
      <w:del w:id="135" w:author="SPREV" w:date="2021-06-17T15:08:00Z">
        <w:r w:rsidR="002726EB" w:rsidRPr="009B47F2" w:rsidDel="00E9083B">
          <w:rPr>
            <w:i w:val="0"/>
            <w:color w:val="auto"/>
            <w:sz w:val="24"/>
            <w:szCs w:val="24"/>
          </w:rPr>
          <w:delText xml:space="preserve">Para </w:delText>
        </w:r>
      </w:del>
      <w:r w:rsidR="002726EB" w:rsidRPr="009B47F2">
        <w:rPr>
          <w:i w:val="0"/>
          <w:color w:val="auto"/>
          <w:sz w:val="24"/>
          <w:szCs w:val="24"/>
        </w:rPr>
        <w:t xml:space="preserve">a </w:t>
      </w:r>
      <w:r w:rsidR="002726EB" w:rsidRPr="006115B3">
        <w:rPr>
          <w:b/>
          <w:bCs/>
          <w:i w:val="0"/>
          <w:color w:val="auto"/>
          <w:sz w:val="24"/>
          <w:szCs w:val="24"/>
          <w:rPrChange w:id="136" w:author="Larissa Claudia Lopes de Araujo - SPREV" w:date="2021-06-22T12:53:00Z">
            <w:rPr>
              <w:i w:val="0"/>
              <w:color w:val="auto"/>
              <w:sz w:val="24"/>
              <w:szCs w:val="24"/>
            </w:rPr>
          </w:rPrChange>
        </w:rPr>
        <w:t>averbação</w:t>
      </w:r>
      <w:r w:rsidR="002726EB" w:rsidRPr="009B47F2">
        <w:rPr>
          <w:i w:val="0"/>
          <w:color w:val="auto"/>
          <w:sz w:val="24"/>
          <w:szCs w:val="24"/>
        </w:rPr>
        <w:t xml:space="preserve"> do empréstimo</w:t>
      </w:r>
      <w:del w:id="137" w:author="SPREV" w:date="2021-06-17T15:08:00Z">
        <w:r w:rsidR="002726EB" w:rsidRPr="009B47F2" w:rsidDel="00E9083B">
          <w:rPr>
            <w:i w:val="0"/>
            <w:color w:val="auto"/>
            <w:sz w:val="24"/>
            <w:szCs w:val="24"/>
          </w:rPr>
          <w:delText>,</w:delText>
        </w:r>
      </w:del>
      <w:r w:rsidR="002726EB" w:rsidRPr="009B47F2">
        <w:rPr>
          <w:i w:val="0"/>
          <w:color w:val="auto"/>
          <w:sz w:val="24"/>
          <w:szCs w:val="24"/>
        </w:rPr>
        <w:t xml:space="preserve"> </w:t>
      </w:r>
      <w:del w:id="138" w:author="SPREV" w:date="2021-06-17T15:08:00Z">
        <w:r w:rsidR="002726EB" w:rsidRPr="009B47F2" w:rsidDel="00E9083B">
          <w:rPr>
            <w:i w:val="0"/>
            <w:color w:val="auto"/>
            <w:sz w:val="24"/>
            <w:szCs w:val="24"/>
          </w:rPr>
          <w:delText xml:space="preserve">informou que </w:delText>
        </w:r>
      </w:del>
      <w:r w:rsidR="002726EB" w:rsidRPr="009B47F2">
        <w:rPr>
          <w:i w:val="0"/>
          <w:color w:val="auto"/>
          <w:sz w:val="24"/>
          <w:szCs w:val="24"/>
        </w:rPr>
        <w:t xml:space="preserve">ocorrerá entre o banco e a </w:t>
      </w:r>
      <w:ins w:id="139" w:author="SPREV" w:date="2021-06-17T15:57:00Z">
        <w:r w:rsidR="0080639C" w:rsidRPr="0080639C">
          <w:rPr>
            <w:i w:val="0"/>
            <w:color w:val="auto"/>
            <w:sz w:val="24"/>
            <w:szCs w:val="24"/>
          </w:rPr>
          <w:t xml:space="preserve">Empresa de Tecnologia e Informações da Previdência </w:t>
        </w:r>
        <w:r w:rsidR="0080639C">
          <w:rPr>
            <w:i w:val="0"/>
            <w:color w:val="auto"/>
            <w:sz w:val="24"/>
            <w:szCs w:val="24"/>
          </w:rPr>
          <w:t>(</w:t>
        </w:r>
      </w:ins>
      <w:r w:rsidR="002726EB" w:rsidRPr="009B47F2">
        <w:rPr>
          <w:i w:val="0"/>
          <w:color w:val="auto"/>
          <w:sz w:val="24"/>
          <w:szCs w:val="24"/>
        </w:rPr>
        <w:t>DATAPREV</w:t>
      </w:r>
      <w:ins w:id="140" w:author="SPREV" w:date="2021-06-17T15:57:00Z">
        <w:r w:rsidR="0080639C">
          <w:rPr>
            <w:i w:val="0"/>
            <w:color w:val="auto"/>
            <w:sz w:val="24"/>
            <w:szCs w:val="24"/>
          </w:rPr>
          <w:t>)</w:t>
        </w:r>
      </w:ins>
      <w:ins w:id="141" w:author="Larissa Claudia Lopes de Araujo - SPREV" w:date="2021-06-22T11:54:00Z">
        <w:r w:rsidR="00B44E4C">
          <w:rPr>
            <w:i w:val="0"/>
            <w:color w:val="auto"/>
            <w:sz w:val="24"/>
            <w:szCs w:val="24"/>
          </w:rPr>
          <w:t>;</w:t>
        </w:r>
      </w:ins>
      <w:r w:rsidR="002726EB" w:rsidRPr="009B47F2">
        <w:rPr>
          <w:i w:val="0"/>
          <w:color w:val="auto"/>
          <w:sz w:val="24"/>
          <w:szCs w:val="24"/>
        </w:rPr>
        <w:t xml:space="preserve"> e</w:t>
      </w:r>
      <w:ins w:id="142" w:author="Larissa Claudia Lopes de Araujo - SPREV" w:date="2021-06-22T11:53:00Z">
        <w:r w:rsidR="00B44E4C">
          <w:rPr>
            <w:i w:val="0"/>
            <w:color w:val="auto"/>
            <w:sz w:val="24"/>
            <w:szCs w:val="24"/>
          </w:rPr>
          <w:t xml:space="preserve"> </w:t>
        </w:r>
      </w:ins>
      <w:del w:id="143" w:author="Larissa Claudia Lopes de Araujo - SPREV" w:date="2021-06-22T11:53:00Z">
        <w:r w:rsidR="002726EB" w:rsidRPr="009B47F2" w:rsidDel="00B44E4C">
          <w:rPr>
            <w:i w:val="0"/>
            <w:color w:val="auto"/>
            <w:sz w:val="24"/>
            <w:szCs w:val="24"/>
          </w:rPr>
          <w:delText xml:space="preserve">, comunicou </w:delText>
        </w:r>
      </w:del>
      <w:r w:rsidR="002726EB" w:rsidRPr="009B47F2">
        <w:rPr>
          <w:i w:val="0"/>
          <w:color w:val="auto"/>
          <w:sz w:val="24"/>
          <w:szCs w:val="24"/>
        </w:rPr>
        <w:t xml:space="preserve">que </w:t>
      </w:r>
      <w:r w:rsidR="002726EB" w:rsidRPr="006115B3">
        <w:rPr>
          <w:b/>
          <w:bCs/>
          <w:i w:val="0"/>
          <w:color w:val="auto"/>
          <w:sz w:val="24"/>
          <w:szCs w:val="24"/>
          <w:rPrChange w:id="144" w:author="Larissa Claudia Lopes de Araujo - SPREV" w:date="2021-06-22T12:53:00Z">
            <w:rPr>
              <w:i w:val="0"/>
              <w:color w:val="auto"/>
              <w:sz w:val="24"/>
              <w:szCs w:val="24"/>
            </w:rPr>
          </w:rPrChange>
        </w:rPr>
        <w:t>a operação financeira</w:t>
      </w:r>
      <w:r w:rsidR="002726EB" w:rsidRPr="009B47F2">
        <w:rPr>
          <w:i w:val="0"/>
          <w:color w:val="auto"/>
          <w:sz w:val="24"/>
          <w:szCs w:val="24"/>
        </w:rPr>
        <w:t xml:space="preserve"> se dará com a participação do banco, beneficiário e a DATAPREV</w:t>
      </w:r>
      <w:r w:rsidR="000A5E8A" w:rsidRPr="009B47F2">
        <w:rPr>
          <w:i w:val="0"/>
          <w:color w:val="auto"/>
          <w:sz w:val="24"/>
          <w:szCs w:val="24"/>
        </w:rPr>
        <w:t xml:space="preserve">. Nos casos de </w:t>
      </w:r>
      <w:r w:rsidR="000A5E8A" w:rsidRPr="006115B3">
        <w:rPr>
          <w:b/>
          <w:bCs/>
          <w:i w:val="0"/>
          <w:color w:val="auto"/>
          <w:sz w:val="24"/>
          <w:szCs w:val="24"/>
          <w:rPrChange w:id="145" w:author="Larissa Claudia Lopes de Araujo - SPREV" w:date="2021-06-22T12:53:00Z">
            <w:rPr>
              <w:i w:val="0"/>
              <w:color w:val="auto"/>
              <w:sz w:val="24"/>
              <w:szCs w:val="24"/>
            </w:rPr>
          </w:rPrChange>
        </w:rPr>
        <w:t>renegociação, refinanciamento e portabilidade</w:t>
      </w:r>
      <w:r w:rsidR="000A5E8A" w:rsidRPr="009B47F2">
        <w:rPr>
          <w:i w:val="0"/>
          <w:color w:val="auto"/>
          <w:sz w:val="24"/>
          <w:szCs w:val="24"/>
        </w:rPr>
        <w:t xml:space="preserve">, aclarou que o processo se dará juto ao banco, CORBAN, beneficiário e a DATAPREV. Referente a </w:t>
      </w:r>
      <w:r w:rsidR="000A5E8A" w:rsidRPr="006115B3">
        <w:rPr>
          <w:b/>
          <w:bCs/>
          <w:i w:val="0"/>
          <w:color w:val="auto"/>
          <w:sz w:val="24"/>
          <w:szCs w:val="24"/>
          <w:rPrChange w:id="146" w:author="Larissa Claudia Lopes de Araujo - SPREV" w:date="2021-06-22T12:53:00Z">
            <w:rPr>
              <w:i w:val="0"/>
              <w:color w:val="auto"/>
              <w:sz w:val="24"/>
              <w:szCs w:val="24"/>
            </w:rPr>
          </w:rPrChange>
        </w:rPr>
        <w:t>quitação</w:t>
      </w:r>
      <w:r w:rsidR="000A5E8A" w:rsidRPr="009B47F2">
        <w:rPr>
          <w:i w:val="0"/>
          <w:color w:val="auto"/>
          <w:sz w:val="24"/>
          <w:szCs w:val="24"/>
        </w:rPr>
        <w:t xml:space="preserve">, pontuou que participarão do processo o banco, o beneficiário e a DATAPREV. </w:t>
      </w:r>
      <w:del w:id="147" w:author="SPREV" w:date="2021-06-17T15:09:00Z">
        <w:r w:rsidR="000A5E8A" w:rsidRPr="009B47F2" w:rsidDel="00E9083B">
          <w:rPr>
            <w:i w:val="0"/>
            <w:color w:val="auto"/>
            <w:sz w:val="24"/>
            <w:szCs w:val="24"/>
          </w:rPr>
          <w:delText xml:space="preserve">Afirmou </w:delText>
        </w:r>
      </w:del>
      <w:ins w:id="148" w:author="SPREV" w:date="2021-06-17T15:09:00Z">
        <w:r w:rsidR="00E9083B">
          <w:rPr>
            <w:i w:val="0"/>
            <w:color w:val="auto"/>
            <w:sz w:val="24"/>
            <w:szCs w:val="24"/>
          </w:rPr>
          <w:t>Ressaltou</w:t>
        </w:r>
        <w:r w:rsidR="00E9083B" w:rsidRPr="009B47F2">
          <w:rPr>
            <w:i w:val="0"/>
            <w:color w:val="auto"/>
            <w:sz w:val="24"/>
            <w:szCs w:val="24"/>
          </w:rPr>
          <w:t xml:space="preserve"> </w:t>
        </w:r>
      </w:ins>
      <w:r w:rsidR="000A5E8A" w:rsidRPr="009B47F2">
        <w:rPr>
          <w:i w:val="0"/>
          <w:color w:val="auto"/>
          <w:sz w:val="24"/>
          <w:szCs w:val="24"/>
        </w:rPr>
        <w:t xml:space="preserve">que, todo processo será supervisionado pelo INSS, pela Autorregulação e </w:t>
      </w:r>
      <w:ins w:id="149" w:author="SPREV" w:date="2021-06-17T15:09:00Z">
        <w:r w:rsidR="00E9083B">
          <w:rPr>
            <w:i w:val="0"/>
            <w:color w:val="auto"/>
            <w:sz w:val="24"/>
            <w:szCs w:val="24"/>
          </w:rPr>
          <w:t>pel</w:t>
        </w:r>
      </w:ins>
      <w:r w:rsidR="000A5E8A" w:rsidRPr="009B47F2">
        <w:rPr>
          <w:i w:val="0"/>
          <w:color w:val="auto"/>
          <w:sz w:val="24"/>
          <w:szCs w:val="24"/>
        </w:rPr>
        <w:t xml:space="preserve">o Banco Central do Brasil </w:t>
      </w:r>
      <w:del w:id="150" w:author="SPREV" w:date="2021-06-17T15:49:00Z">
        <w:r w:rsidR="000A5E8A" w:rsidRPr="009B47F2" w:rsidDel="00267B86">
          <w:rPr>
            <w:i w:val="0"/>
            <w:color w:val="auto"/>
            <w:sz w:val="24"/>
            <w:szCs w:val="24"/>
          </w:rPr>
          <w:delText xml:space="preserve">– </w:delText>
        </w:r>
      </w:del>
      <w:ins w:id="151" w:author="SPREV" w:date="2021-06-17T15:49:00Z">
        <w:r w:rsidR="00267B86">
          <w:rPr>
            <w:i w:val="0"/>
            <w:color w:val="auto"/>
            <w:sz w:val="24"/>
            <w:szCs w:val="24"/>
          </w:rPr>
          <w:t>(</w:t>
        </w:r>
      </w:ins>
      <w:r w:rsidR="000A5E8A" w:rsidRPr="009B47F2">
        <w:rPr>
          <w:i w:val="0"/>
          <w:color w:val="auto"/>
          <w:sz w:val="24"/>
          <w:szCs w:val="24"/>
        </w:rPr>
        <w:t>BACEN</w:t>
      </w:r>
      <w:ins w:id="152" w:author="SPREV" w:date="2021-06-17T15:49:00Z">
        <w:r w:rsidR="00267B86">
          <w:rPr>
            <w:i w:val="0"/>
            <w:color w:val="auto"/>
            <w:sz w:val="24"/>
            <w:szCs w:val="24"/>
          </w:rPr>
          <w:t>)</w:t>
        </w:r>
      </w:ins>
      <w:r w:rsidR="000A5E8A" w:rsidRPr="009B47F2">
        <w:rPr>
          <w:i w:val="0"/>
          <w:color w:val="auto"/>
          <w:sz w:val="24"/>
          <w:szCs w:val="24"/>
        </w:rPr>
        <w:t>. Apresentou a proposta para o novo modelo de consignado: 1</w:t>
      </w:r>
      <w:ins w:id="153" w:author="SPREV" w:date="2021-06-17T15:09:00Z">
        <w:r w:rsidR="00E9083B">
          <w:rPr>
            <w:i w:val="0"/>
            <w:color w:val="auto"/>
            <w:sz w:val="24"/>
            <w:szCs w:val="24"/>
          </w:rPr>
          <w:t>)</w:t>
        </w:r>
      </w:ins>
      <w:del w:id="154" w:author="SPREV" w:date="2021-06-17T15:09:00Z">
        <w:r w:rsidR="000A5E8A" w:rsidRPr="009B47F2" w:rsidDel="00E9083B">
          <w:rPr>
            <w:i w:val="0"/>
            <w:color w:val="auto"/>
            <w:sz w:val="24"/>
            <w:szCs w:val="24"/>
          </w:rPr>
          <w:delText>-</w:delText>
        </w:r>
      </w:del>
      <w:r w:rsidR="000A5E8A" w:rsidRPr="009B47F2">
        <w:rPr>
          <w:i w:val="0"/>
          <w:color w:val="auto"/>
          <w:sz w:val="24"/>
          <w:szCs w:val="24"/>
        </w:rPr>
        <w:t xml:space="preserve"> Cria</w:t>
      </w:r>
      <w:ins w:id="155" w:author="SPREV" w:date="2021-06-17T15:09:00Z">
        <w:r w:rsidR="00E9083B">
          <w:rPr>
            <w:i w:val="0"/>
            <w:color w:val="auto"/>
            <w:sz w:val="24"/>
            <w:szCs w:val="24"/>
          </w:rPr>
          <w:t>ção</w:t>
        </w:r>
      </w:ins>
      <w:del w:id="156" w:author="SPREV" w:date="2021-06-17T15:09:00Z">
        <w:r w:rsidR="000A5E8A" w:rsidRPr="009B47F2" w:rsidDel="00E9083B">
          <w:rPr>
            <w:i w:val="0"/>
            <w:color w:val="auto"/>
            <w:sz w:val="24"/>
            <w:szCs w:val="24"/>
          </w:rPr>
          <w:delText>r</w:delText>
        </w:r>
      </w:del>
      <w:ins w:id="157" w:author="SPREV" w:date="2021-06-17T15:09:00Z">
        <w:r w:rsidR="00E9083B">
          <w:rPr>
            <w:i w:val="0"/>
            <w:color w:val="auto"/>
            <w:sz w:val="24"/>
            <w:szCs w:val="24"/>
          </w:rPr>
          <w:t xml:space="preserve"> de</w:t>
        </w:r>
      </w:ins>
      <w:del w:id="158" w:author="SPREV" w:date="2021-06-17T15:09:00Z">
        <w:r w:rsidR="000A5E8A" w:rsidRPr="009B47F2" w:rsidDel="00E9083B">
          <w:rPr>
            <w:i w:val="0"/>
            <w:color w:val="auto"/>
            <w:sz w:val="24"/>
            <w:szCs w:val="24"/>
          </w:rPr>
          <w:delText xml:space="preserve"> um</w:delText>
        </w:r>
      </w:del>
      <w:r w:rsidR="000A5E8A" w:rsidRPr="009B47F2">
        <w:rPr>
          <w:i w:val="0"/>
          <w:color w:val="auto"/>
          <w:sz w:val="24"/>
          <w:szCs w:val="24"/>
        </w:rPr>
        <w:t xml:space="preserve"> </w:t>
      </w:r>
      <w:r w:rsidR="000A5E8A" w:rsidRPr="009B47F2">
        <w:rPr>
          <w:iCs/>
          <w:color w:val="auto"/>
          <w:sz w:val="24"/>
          <w:szCs w:val="24"/>
        </w:rPr>
        <w:t xml:space="preserve">Market </w:t>
      </w:r>
      <w:proofErr w:type="spellStart"/>
      <w:r w:rsidR="000A5E8A" w:rsidRPr="009B47F2">
        <w:rPr>
          <w:iCs/>
          <w:color w:val="auto"/>
          <w:sz w:val="24"/>
          <w:szCs w:val="24"/>
        </w:rPr>
        <w:t>Place</w:t>
      </w:r>
      <w:proofErr w:type="spellEnd"/>
      <w:r w:rsidR="000A5E8A" w:rsidRPr="009B47F2">
        <w:rPr>
          <w:i w:val="0"/>
          <w:color w:val="auto"/>
          <w:sz w:val="24"/>
          <w:szCs w:val="24"/>
        </w:rPr>
        <w:t xml:space="preserve"> (portal de ofertas) de consignado no Meu INSS, que permitirá que os canais já disponíveis sejam complementados</w:t>
      </w:r>
      <w:ins w:id="159" w:author="Larissa Claudia Lopes de Araujo - SPREV" w:date="2021-06-22T12:58:00Z">
        <w:r w:rsidR="00EC54F5">
          <w:rPr>
            <w:i w:val="0"/>
            <w:color w:val="auto"/>
            <w:sz w:val="24"/>
            <w:szCs w:val="24"/>
          </w:rPr>
          <w:t xml:space="preserve">, </w:t>
        </w:r>
        <w:r w:rsidR="00EC54F5" w:rsidRPr="00EC54F5">
          <w:rPr>
            <w:i w:val="0"/>
            <w:color w:val="auto"/>
            <w:sz w:val="24"/>
            <w:szCs w:val="24"/>
          </w:rPr>
          <w:t xml:space="preserve">a exemplo de como já ocorre com o </w:t>
        </w:r>
      </w:ins>
      <w:ins w:id="160" w:author="Larissa Claudia Lopes de Araujo - SPREV" w:date="2021-06-22T12:59:00Z">
        <w:r w:rsidR="00EC54F5" w:rsidRPr="00EC54F5">
          <w:rPr>
            <w:i w:val="0"/>
            <w:color w:val="auto"/>
            <w:sz w:val="24"/>
            <w:szCs w:val="24"/>
          </w:rPr>
          <w:t>Sistema Integrado de Administração de Pessoal</w:t>
        </w:r>
        <w:r w:rsidR="00EC54F5">
          <w:rPr>
            <w:i w:val="0"/>
            <w:color w:val="auto"/>
            <w:sz w:val="24"/>
            <w:szCs w:val="24"/>
          </w:rPr>
          <w:t xml:space="preserve"> (</w:t>
        </w:r>
      </w:ins>
      <w:ins w:id="161" w:author="Larissa Claudia Lopes de Araujo - SPREV" w:date="2021-06-22T12:58:00Z">
        <w:r w:rsidR="00EC54F5" w:rsidRPr="00EC54F5">
          <w:rPr>
            <w:i w:val="0"/>
            <w:color w:val="auto"/>
            <w:sz w:val="24"/>
            <w:szCs w:val="24"/>
          </w:rPr>
          <w:t>SIAPE</w:t>
        </w:r>
      </w:ins>
      <w:ins w:id="162" w:author="Larissa Claudia Lopes de Araujo - SPREV" w:date="2021-06-22T12:59:00Z">
        <w:r w:rsidR="00EC54F5">
          <w:rPr>
            <w:i w:val="0"/>
            <w:color w:val="auto"/>
            <w:sz w:val="24"/>
            <w:szCs w:val="24"/>
          </w:rPr>
          <w:t>)</w:t>
        </w:r>
      </w:ins>
      <w:ins w:id="163" w:author="Larissa Claudia Lopes de Araujo - SPREV" w:date="2021-06-22T12:58:00Z">
        <w:r w:rsidR="00EC54F5" w:rsidRPr="00EC54F5">
          <w:rPr>
            <w:i w:val="0"/>
            <w:color w:val="auto"/>
            <w:sz w:val="24"/>
            <w:szCs w:val="24"/>
          </w:rPr>
          <w:t xml:space="preserve"> para os servidores</w:t>
        </w:r>
      </w:ins>
      <w:r w:rsidR="000A5E8A" w:rsidRPr="009B47F2">
        <w:rPr>
          <w:i w:val="0"/>
          <w:color w:val="auto"/>
          <w:sz w:val="24"/>
          <w:szCs w:val="24"/>
        </w:rPr>
        <w:t>; 2</w:t>
      </w:r>
      <w:del w:id="164" w:author="SPREV" w:date="2021-06-17T15:10:00Z">
        <w:r w:rsidR="000A5E8A" w:rsidRPr="009B47F2" w:rsidDel="00E9083B">
          <w:rPr>
            <w:i w:val="0"/>
            <w:color w:val="auto"/>
            <w:sz w:val="24"/>
            <w:szCs w:val="24"/>
          </w:rPr>
          <w:delText>-</w:delText>
        </w:r>
      </w:del>
      <w:ins w:id="165" w:author="SPREV" w:date="2021-06-17T15:10:00Z">
        <w:r w:rsidR="00E9083B">
          <w:rPr>
            <w:i w:val="0"/>
            <w:color w:val="auto"/>
            <w:sz w:val="24"/>
            <w:szCs w:val="24"/>
          </w:rPr>
          <w:t>)</w:t>
        </w:r>
      </w:ins>
      <w:r w:rsidR="000A5E8A" w:rsidRPr="009B47F2">
        <w:rPr>
          <w:i w:val="0"/>
          <w:color w:val="auto"/>
          <w:sz w:val="24"/>
          <w:szCs w:val="24"/>
        </w:rPr>
        <w:t xml:space="preserve"> </w:t>
      </w:r>
      <w:ins w:id="166" w:author="Larissa Claudia Lopes de Araujo - SPREV" w:date="2021-06-22T13:00:00Z">
        <w:r w:rsidR="00EC54F5" w:rsidRPr="00EC54F5">
          <w:rPr>
            <w:i w:val="0"/>
            <w:color w:val="auto"/>
            <w:sz w:val="24"/>
            <w:szCs w:val="24"/>
          </w:rPr>
          <w:t>permitir a simulação (não tão precisa) dos valores do consignado, conectando o Meu INSS aos portais de ofertas dos bancos;</w:t>
        </w:r>
      </w:ins>
      <w:del w:id="167" w:author="Larissa Claudia Lopes de Araujo - SPREV" w:date="2021-06-22T13:00:00Z">
        <w:r w:rsidR="000A5E8A" w:rsidRPr="009B47F2" w:rsidDel="00EC54F5">
          <w:rPr>
            <w:i w:val="0"/>
            <w:color w:val="auto"/>
            <w:sz w:val="24"/>
            <w:szCs w:val="24"/>
          </w:rPr>
          <w:delText>Conec</w:delText>
        </w:r>
      </w:del>
      <w:ins w:id="168" w:author="SPREV" w:date="2021-06-17T15:10:00Z">
        <w:del w:id="169" w:author="Larissa Claudia Lopes de Araujo - SPREV" w:date="2021-06-22T13:00:00Z">
          <w:r w:rsidR="00E9083B" w:rsidDel="00EC54F5">
            <w:rPr>
              <w:i w:val="0"/>
              <w:color w:val="auto"/>
              <w:sz w:val="24"/>
              <w:szCs w:val="24"/>
            </w:rPr>
            <w:delText>xão</w:delText>
          </w:r>
        </w:del>
      </w:ins>
      <w:del w:id="170" w:author="Larissa Claudia Lopes de Araujo - SPREV" w:date="2021-06-22T13:00:00Z">
        <w:r w:rsidR="000A5E8A" w:rsidRPr="009B47F2" w:rsidDel="00EC54F5">
          <w:rPr>
            <w:i w:val="0"/>
            <w:color w:val="auto"/>
            <w:sz w:val="24"/>
            <w:szCs w:val="24"/>
          </w:rPr>
          <w:delText xml:space="preserve">tar </w:delText>
        </w:r>
      </w:del>
      <w:ins w:id="171" w:author="SPREV" w:date="2021-06-17T15:10:00Z">
        <w:del w:id="172" w:author="Larissa Claudia Lopes de Araujo - SPREV" w:date="2021-06-22T13:00:00Z">
          <w:r w:rsidR="00E9083B" w:rsidDel="00EC54F5">
            <w:rPr>
              <w:i w:val="0"/>
              <w:color w:val="auto"/>
              <w:sz w:val="24"/>
              <w:szCs w:val="24"/>
            </w:rPr>
            <w:delText>d</w:delText>
          </w:r>
        </w:del>
      </w:ins>
      <w:del w:id="173" w:author="Larissa Claudia Lopes de Araujo - SPREV" w:date="2021-06-22T13:00:00Z">
        <w:r w:rsidR="000A5E8A" w:rsidRPr="009B47F2" w:rsidDel="00EC54F5">
          <w:rPr>
            <w:i w:val="0"/>
            <w:color w:val="auto"/>
            <w:sz w:val="24"/>
            <w:szCs w:val="24"/>
          </w:rPr>
          <w:delText xml:space="preserve">o Meu INSS aos portais de ofertas dos bancos, </w:delText>
        </w:r>
        <w:r w:rsidR="000A5E8A" w:rsidRPr="00506C49" w:rsidDel="00EC54F5">
          <w:rPr>
            <w:i w:val="0"/>
            <w:color w:val="FF0000"/>
            <w:sz w:val="24"/>
            <w:szCs w:val="24"/>
            <w:rPrChange w:id="174" w:author="SPREV" w:date="2021-06-17T15:11:00Z">
              <w:rPr>
                <w:i w:val="0"/>
                <w:color w:val="auto"/>
                <w:sz w:val="24"/>
                <w:szCs w:val="24"/>
              </w:rPr>
            </w:rPrChange>
          </w:rPr>
          <w:delText>explicou a importância de que</w:delText>
        </w:r>
      </w:del>
      <w:del w:id="175" w:author="Larissa Claudia Lopes de Araujo - SPREV" w:date="2021-06-22T11:56:00Z">
        <w:r w:rsidR="000A5E8A" w:rsidRPr="00506C49" w:rsidDel="00B44E4C">
          <w:rPr>
            <w:i w:val="0"/>
            <w:color w:val="FF0000"/>
            <w:sz w:val="24"/>
            <w:szCs w:val="24"/>
            <w:rPrChange w:id="176" w:author="SPREV" w:date="2021-06-17T15:11:00Z">
              <w:rPr>
                <w:i w:val="0"/>
                <w:color w:val="auto"/>
                <w:sz w:val="24"/>
                <w:szCs w:val="24"/>
              </w:rPr>
            </w:rPrChange>
          </w:rPr>
          <w:delText xml:space="preserve"> não</w:delText>
        </w:r>
      </w:del>
      <w:del w:id="177" w:author="Larissa Claudia Lopes de Araujo - SPREV" w:date="2021-06-22T13:00:00Z">
        <w:r w:rsidR="000A5E8A" w:rsidRPr="00506C49" w:rsidDel="00EC54F5">
          <w:rPr>
            <w:i w:val="0"/>
            <w:color w:val="FF0000"/>
            <w:sz w:val="24"/>
            <w:szCs w:val="24"/>
            <w:rPrChange w:id="178" w:author="SPREV" w:date="2021-06-17T15:11:00Z">
              <w:rPr>
                <w:i w:val="0"/>
                <w:color w:val="auto"/>
                <w:sz w:val="24"/>
                <w:szCs w:val="24"/>
              </w:rPr>
            </w:rPrChange>
          </w:rPr>
          <w:delText xml:space="preserve"> interação entre os correspondentes e intermediários, </w:delText>
        </w:r>
      </w:del>
      <w:del w:id="179" w:author="Larissa Claudia Lopes de Araujo - SPREV" w:date="2021-06-22T11:56:00Z">
        <w:r w:rsidR="000A5E8A" w:rsidRPr="00506C49" w:rsidDel="00B44E4C">
          <w:rPr>
            <w:i w:val="0"/>
            <w:color w:val="FF0000"/>
            <w:sz w:val="24"/>
            <w:szCs w:val="24"/>
            <w:rPrChange w:id="180" w:author="SPREV" w:date="2021-06-17T15:11:00Z">
              <w:rPr>
                <w:i w:val="0"/>
                <w:color w:val="auto"/>
                <w:sz w:val="24"/>
                <w:szCs w:val="24"/>
              </w:rPr>
            </w:rPrChange>
          </w:rPr>
          <w:delText xml:space="preserve">que </w:delText>
        </w:r>
      </w:del>
      <w:del w:id="181" w:author="Larissa Claudia Lopes de Araujo - SPREV" w:date="2021-06-22T13:00:00Z">
        <w:r w:rsidR="000A5E8A" w:rsidRPr="00506C49" w:rsidDel="00EC54F5">
          <w:rPr>
            <w:i w:val="0"/>
            <w:color w:val="FF0000"/>
            <w:sz w:val="24"/>
            <w:szCs w:val="24"/>
            <w:rPrChange w:id="182" w:author="SPREV" w:date="2021-06-17T15:11:00Z">
              <w:rPr>
                <w:i w:val="0"/>
                <w:color w:val="auto"/>
                <w:sz w:val="24"/>
                <w:szCs w:val="24"/>
              </w:rPr>
            </w:rPrChange>
          </w:rPr>
          <w:delText>seja incluída na simulação;</w:delText>
        </w:r>
      </w:del>
      <w:r w:rsidR="000A5E8A" w:rsidRPr="00506C49">
        <w:rPr>
          <w:i w:val="0"/>
          <w:color w:val="FF0000"/>
          <w:sz w:val="24"/>
          <w:szCs w:val="24"/>
          <w:rPrChange w:id="183" w:author="SPREV" w:date="2021-06-17T15:11:00Z">
            <w:rPr>
              <w:i w:val="0"/>
              <w:color w:val="auto"/>
              <w:sz w:val="24"/>
              <w:szCs w:val="24"/>
            </w:rPr>
          </w:rPrChange>
        </w:rPr>
        <w:t xml:space="preserve"> </w:t>
      </w:r>
      <w:r w:rsidR="000A5E8A" w:rsidRPr="009B47F2">
        <w:rPr>
          <w:i w:val="0"/>
          <w:color w:val="auto"/>
          <w:sz w:val="24"/>
          <w:szCs w:val="24"/>
        </w:rPr>
        <w:t>3</w:t>
      </w:r>
      <w:del w:id="184" w:author="SPREV" w:date="2021-06-17T15:11:00Z">
        <w:r w:rsidR="000A5E8A" w:rsidRPr="009B47F2" w:rsidDel="00506C49">
          <w:rPr>
            <w:i w:val="0"/>
            <w:color w:val="auto"/>
            <w:sz w:val="24"/>
            <w:szCs w:val="24"/>
          </w:rPr>
          <w:delText>-</w:delText>
        </w:r>
      </w:del>
      <w:ins w:id="185" w:author="SPREV" w:date="2021-06-17T15:11:00Z">
        <w:r w:rsidR="00506C49">
          <w:rPr>
            <w:i w:val="0"/>
            <w:color w:val="auto"/>
            <w:sz w:val="24"/>
            <w:szCs w:val="24"/>
          </w:rPr>
          <w:t>)</w:t>
        </w:r>
      </w:ins>
      <w:r w:rsidR="000A5E8A" w:rsidRPr="009B47F2">
        <w:rPr>
          <w:i w:val="0"/>
          <w:color w:val="auto"/>
          <w:sz w:val="24"/>
          <w:szCs w:val="24"/>
        </w:rPr>
        <w:t xml:space="preserve"> Inclu</w:t>
      </w:r>
      <w:del w:id="186" w:author="SPREV" w:date="2021-06-17T15:11:00Z">
        <w:r w:rsidR="000A5E8A" w:rsidRPr="009B47F2" w:rsidDel="00506C49">
          <w:rPr>
            <w:i w:val="0"/>
            <w:color w:val="auto"/>
            <w:sz w:val="24"/>
            <w:szCs w:val="24"/>
          </w:rPr>
          <w:delText>ir</w:delText>
        </w:r>
      </w:del>
      <w:ins w:id="187" w:author="SPREV" w:date="2021-06-17T15:11:00Z">
        <w:r w:rsidR="00506C49">
          <w:rPr>
            <w:i w:val="0"/>
            <w:color w:val="auto"/>
            <w:sz w:val="24"/>
            <w:szCs w:val="24"/>
          </w:rPr>
          <w:t>são da</w:t>
        </w:r>
      </w:ins>
      <w:r w:rsidR="000A5E8A" w:rsidRPr="009B47F2">
        <w:rPr>
          <w:i w:val="0"/>
          <w:color w:val="auto"/>
          <w:sz w:val="24"/>
          <w:szCs w:val="24"/>
        </w:rPr>
        <w:t xml:space="preserve"> rotina de validação das contratações de consignações por biometria</w:t>
      </w:r>
      <w:ins w:id="188" w:author="SPREV" w:date="2021-06-17T15:11:00Z">
        <w:r w:rsidR="00506C49">
          <w:rPr>
            <w:i w:val="0"/>
            <w:color w:val="auto"/>
            <w:sz w:val="24"/>
            <w:szCs w:val="24"/>
          </w:rPr>
          <w:t xml:space="preserve"> aos celulares e tokens</w:t>
        </w:r>
      </w:ins>
      <w:del w:id="189" w:author="SPREV" w:date="2021-06-17T15:49:00Z">
        <w:r w:rsidR="000A5E8A" w:rsidRPr="009B47F2" w:rsidDel="00267B86">
          <w:rPr>
            <w:i w:val="0"/>
            <w:color w:val="auto"/>
            <w:sz w:val="24"/>
            <w:szCs w:val="24"/>
          </w:rPr>
          <w:delText>,</w:delText>
        </w:r>
      </w:del>
      <w:r w:rsidR="000A5E8A" w:rsidRPr="009B47F2">
        <w:rPr>
          <w:i w:val="0"/>
          <w:color w:val="auto"/>
          <w:sz w:val="24"/>
          <w:szCs w:val="24"/>
        </w:rPr>
        <w:t xml:space="preserve"> </w:t>
      </w:r>
      <w:ins w:id="190" w:author="SPREV" w:date="2021-06-17T15:12:00Z">
        <w:r w:rsidR="00506C49">
          <w:rPr>
            <w:i w:val="0"/>
            <w:color w:val="auto"/>
            <w:sz w:val="24"/>
            <w:szCs w:val="24"/>
          </w:rPr>
          <w:t>(</w:t>
        </w:r>
      </w:ins>
      <w:r w:rsidR="000A5E8A" w:rsidRPr="009B47F2">
        <w:rPr>
          <w:i w:val="0"/>
          <w:color w:val="auto"/>
          <w:sz w:val="24"/>
          <w:szCs w:val="24"/>
        </w:rPr>
        <w:t>as quais pode</w:t>
      </w:r>
      <w:ins w:id="191" w:author="SPREV" w:date="2021-06-17T15:12:00Z">
        <w:r w:rsidR="00506C49">
          <w:rPr>
            <w:i w:val="0"/>
            <w:color w:val="auto"/>
            <w:sz w:val="24"/>
            <w:szCs w:val="24"/>
          </w:rPr>
          <w:t>rão</w:t>
        </w:r>
      </w:ins>
      <w:del w:id="192" w:author="SPREV" w:date="2021-06-17T15:12:00Z">
        <w:r w:rsidR="000A5E8A" w:rsidRPr="009B47F2" w:rsidDel="00506C49">
          <w:rPr>
            <w:i w:val="0"/>
            <w:color w:val="auto"/>
            <w:sz w:val="24"/>
            <w:szCs w:val="24"/>
          </w:rPr>
          <w:delText>m</w:delText>
        </w:r>
      </w:del>
      <w:r w:rsidR="000A5E8A" w:rsidRPr="009B47F2">
        <w:rPr>
          <w:i w:val="0"/>
          <w:color w:val="auto"/>
          <w:sz w:val="24"/>
          <w:szCs w:val="24"/>
        </w:rPr>
        <w:t xml:space="preserve"> ser validadas pelo</w:t>
      </w:r>
      <w:ins w:id="193" w:author="SPREV" w:date="2021-06-17T15:12:00Z">
        <w:r w:rsidR="00506C49">
          <w:rPr>
            <w:i w:val="0"/>
            <w:color w:val="auto"/>
            <w:sz w:val="24"/>
            <w:szCs w:val="24"/>
          </w:rPr>
          <w:t>s aparelhos</w:t>
        </w:r>
      </w:ins>
      <w:del w:id="194" w:author="SPREV" w:date="2021-06-17T15:12:00Z">
        <w:r w:rsidR="000A5E8A" w:rsidRPr="009B47F2" w:rsidDel="00506C49">
          <w:rPr>
            <w:i w:val="0"/>
            <w:color w:val="auto"/>
            <w:sz w:val="24"/>
            <w:szCs w:val="24"/>
          </w:rPr>
          <w:delText xml:space="preserve"> celular ou tokens</w:delText>
        </w:r>
      </w:del>
      <w:r w:rsidR="000A5E8A" w:rsidRPr="009B47F2">
        <w:rPr>
          <w:i w:val="0"/>
          <w:color w:val="auto"/>
          <w:sz w:val="24"/>
          <w:szCs w:val="24"/>
        </w:rPr>
        <w:t>). Explicou que se trata de uma alternativa de validação, enquanto não estiver implementada a captura de biometria pelos totens; e 4</w:t>
      </w:r>
      <w:ins w:id="195" w:author="SPREV" w:date="2021-06-17T15:12:00Z">
        <w:r w:rsidR="00506C49">
          <w:rPr>
            <w:i w:val="0"/>
            <w:color w:val="auto"/>
            <w:sz w:val="24"/>
            <w:szCs w:val="24"/>
          </w:rPr>
          <w:t>)</w:t>
        </w:r>
      </w:ins>
      <w:del w:id="196" w:author="SPREV" w:date="2021-06-17T15:12:00Z">
        <w:r w:rsidR="000A5E8A" w:rsidRPr="009B47F2" w:rsidDel="00506C49">
          <w:rPr>
            <w:i w:val="0"/>
            <w:color w:val="auto"/>
            <w:sz w:val="24"/>
            <w:szCs w:val="24"/>
          </w:rPr>
          <w:delText>-</w:delText>
        </w:r>
      </w:del>
      <w:r w:rsidR="000A5E8A" w:rsidRPr="009B47F2">
        <w:rPr>
          <w:i w:val="0"/>
          <w:color w:val="auto"/>
          <w:sz w:val="24"/>
          <w:szCs w:val="24"/>
        </w:rPr>
        <w:t xml:space="preserve"> Inclu</w:t>
      </w:r>
      <w:del w:id="197" w:author="SPREV" w:date="2021-06-17T15:12:00Z">
        <w:r w:rsidR="000A5E8A" w:rsidRPr="009B47F2" w:rsidDel="00506C49">
          <w:rPr>
            <w:i w:val="0"/>
            <w:color w:val="auto"/>
            <w:sz w:val="24"/>
            <w:szCs w:val="24"/>
          </w:rPr>
          <w:delText>ir</w:delText>
        </w:r>
      </w:del>
      <w:ins w:id="198" w:author="SPREV" w:date="2021-06-17T15:12:00Z">
        <w:r w:rsidR="00506C49">
          <w:rPr>
            <w:i w:val="0"/>
            <w:color w:val="auto"/>
            <w:sz w:val="24"/>
            <w:szCs w:val="24"/>
          </w:rPr>
          <w:t>são do</w:t>
        </w:r>
      </w:ins>
      <w:r w:rsidR="000A5E8A" w:rsidRPr="009B47F2">
        <w:rPr>
          <w:i w:val="0"/>
          <w:color w:val="auto"/>
          <w:sz w:val="24"/>
          <w:szCs w:val="24"/>
        </w:rPr>
        <w:t xml:space="preserve"> modelo de negócio </w:t>
      </w:r>
      <w:del w:id="199" w:author="SPREV" w:date="2021-06-17T15:13:00Z">
        <w:r w:rsidR="000A5E8A" w:rsidRPr="009B47F2" w:rsidDel="00506C49">
          <w:rPr>
            <w:i w:val="0"/>
            <w:color w:val="auto"/>
            <w:sz w:val="24"/>
            <w:szCs w:val="24"/>
          </w:rPr>
          <w:delText xml:space="preserve">de </w:delText>
        </w:r>
      </w:del>
      <w:ins w:id="200" w:author="SPREV" w:date="2021-06-17T15:13:00Z">
        <w:r w:rsidR="00506C49">
          <w:rPr>
            <w:i w:val="0"/>
            <w:color w:val="auto"/>
            <w:sz w:val="24"/>
            <w:szCs w:val="24"/>
          </w:rPr>
          <w:t>que</w:t>
        </w:r>
        <w:r w:rsidR="00506C49" w:rsidRPr="009B47F2">
          <w:rPr>
            <w:i w:val="0"/>
            <w:color w:val="auto"/>
            <w:sz w:val="24"/>
            <w:szCs w:val="24"/>
          </w:rPr>
          <w:t xml:space="preserve"> </w:t>
        </w:r>
      </w:ins>
      <w:r w:rsidR="000A5E8A" w:rsidRPr="009B47F2">
        <w:rPr>
          <w:i w:val="0"/>
          <w:color w:val="auto"/>
          <w:sz w:val="24"/>
          <w:szCs w:val="24"/>
        </w:rPr>
        <w:t xml:space="preserve">viabilize o custeio de totens de captura e/ou autenticação biométrica nas unidades do INSS. Esclareceu a importância de que seja permitida a autenticação para aqueles que não puderam fazer a validação pelo celular. </w:t>
      </w:r>
      <w:r w:rsidR="002E27AF" w:rsidRPr="009B47F2">
        <w:rPr>
          <w:i w:val="0"/>
          <w:color w:val="auto"/>
          <w:sz w:val="24"/>
          <w:szCs w:val="24"/>
        </w:rPr>
        <w:t>Apresentou o “Canal de Empréstimos pelo Meu INSS”. Por fim, detalhou a proposta: (i) opção obter empréstimo; (</w:t>
      </w:r>
      <w:proofErr w:type="spellStart"/>
      <w:r w:rsidR="002E27AF" w:rsidRPr="009B47F2">
        <w:rPr>
          <w:i w:val="0"/>
          <w:color w:val="auto"/>
          <w:sz w:val="24"/>
          <w:szCs w:val="24"/>
        </w:rPr>
        <w:t>ii</w:t>
      </w:r>
      <w:proofErr w:type="spellEnd"/>
      <w:r w:rsidR="002E27AF" w:rsidRPr="009B47F2">
        <w:rPr>
          <w:i w:val="0"/>
          <w:color w:val="auto"/>
          <w:sz w:val="24"/>
          <w:szCs w:val="24"/>
        </w:rPr>
        <w:t>) Simulados, de acordo com as taxas informadas pelas instituições financeiras – IF; (</w:t>
      </w:r>
      <w:proofErr w:type="spellStart"/>
      <w:r w:rsidR="002E27AF" w:rsidRPr="009B47F2">
        <w:rPr>
          <w:i w:val="0"/>
          <w:color w:val="auto"/>
          <w:sz w:val="24"/>
          <w:szCs w:val="24"/>
        </w:rPr>
        <w:t>iii</w:t>
      </w:r>
      <w:proofErr w:type="spellEnd"/>
      <w:r w:rsidR="002E27AF" w:rsidRPr="009B47F2">
        <w:rPr>
          <w:i w:val="0"/>
          <w:color w:val="auto"/>
          <w:sz w:val="24"/>
          <w:szCs w:val="24"/>
        </w:rPr>
        <w:t>) integração com as IF para conduzirem as contratações acionadas pelo Meu INSS; e (</w:t>
      </w:r>
      <w:proofErr w:type="spellStart"/>
      <w:r w:rsidR="002E27AF" w:rsidRPr="009B47F2">
        <w:rPr>
          <w:i w:val="0"/>
          <w:color w:val="auto"/>
          <w:sz w:val="24"/>
          <w:szCs w:val="24"/>
        </w:rPr>
        <w:t>iv</w:t>
      </w:r>
      <w:proofErr w:type="spellEnd"/>
      <w:r w:rsidR="002E27AF" w:rsidRPr="009B47F2">
        <w:rPr>
          <w:i w:val="0"/>
          <w:color w:val="auto"/>
          <w:sz w:val="24"/>
          <w:szCs w:val="24"/>
        </w:rPr>
        <w:t xml:space="preserve">) validação, confirmação do empréstimo no ambiente do INSS. De pronto, o </w:t>
      </w:r>
      <w:r w:rsidR="002E27AF" w:rsidRPr="00506C49">
        <w:rPr>
          <w:b/>
          <w:i w:val="0"/>
          <w:color w:val="auto"/>
          <w:sz w:val="24"/>
          <w:szCs w:val="24"/>
          <w:rPrChange w:id="201" w:author="SPREV" w:date="2021-06-17T15:13:00Z">
            <w:rPr>
              <w:i w:val="0"/>
              <w:color w:val="auto"/>
              <w:sz w:val="24"/>
              <w:szCs w:val="24"/>
            </w:rPr>
          </w:rPrChange>
        </w:rPr>
        <w:t>Sr. Presidente</w:t>
      </w:r>
      <w:r w:rsidR="002E27AF" w:rsidRPr="009B47F2">
        <w:rPr>
          <w:i w:val="0"/>
          <w:color w:val="auto"/>
          <w:sz w:val="24"/>
          <w:szCs w:val="24"/>
        </w:rPr>
        <w:t xml:space="preserve"> </w:t>
      </w:r>
      <w:ins w:id="202" w:author="Larissa Claudia Lopes de Araujo - SPREV" w:date="2021-06-22T13:03:00Z">
        <w:r w:rsidR="00EC54F5" w:rsidRPr="00EC54F5">
          <w:rPr>
            <w:i w:val="0"/>
            <w:color w:val="auto"/>
            <w:sz w:val="24"/>
            <w:szCs w:val="24"/>
          </w:rPr>
          <w:t xml:space="preserve">agradeceu </w:t>
        </w:r>
        <w:proofErr w:type="gramStart"/>
        <w:r w:rsidR="00EC54F5" w:rsidRPr="00EC54F5">
          <w:rPr>
            <w:i w:val="0"/>
            <w:color w:val="auto"/>
            <w:sz w:val="24"/>
            <w:szCs w:val="24"/>
          </w:rPr>
          <w:t>pela</w:t>
        </w:r>
        <w:proofErr w:type="gramEnd"/>
        <w:r w:rsidR="00EC54F5" w:rsidRPr="00EC54F5">
          <w:rPr>
            <w:i w:val="0"/>
            <w:color w:val="auto"/>
            <w:sz w:val="24"/>
            <w:szCs w:val="24"/>
          </w:rPr>
          <w:t xml:space="preserve"> apresentação e</w:t>
        </w:r>
        <w:r w:rsidR="00EC54F5">
          <w:rPr>
            <w:i w:val="0"/>
            <w:color w:val="auto"/>
            <w:sz w:val="24"/>
            <w:szCs w:val="24"/>
          </w:rPr>
          <w:t xml:space="preserve"> </w:t>
        </w:r>
      </w:ins>
      <w:r w:rsidR="002E27AF" w:rsidRPr="009B47F2">
        <w:rPr>
          <w:i w:val="0"/>
          <w:color w:val="auto"/>
          <w:sz w:val="24"/>
          <w:szCs w:val="24"/>
        </w:rPr>
        <w:t xml:space="preserve">franqueou a palavra aos conselheiros presentes. Com a palavra, </w:t>
      </w:r>
      <w:r w:rsidR="002E27AF" w:rsidRPr="00C30980">
        <w:rPr>
          <w:b/>
          <w:i w:val="0"/>
          <w:color w:val="auto"/>
          <w:sz w:val="24"/>
          <w:szCs w:val="24"/>
        </w:rPr>
        <w:t>o Sr. Ênio Mathias Ferreira</w:t>
      </w:r>
      <w:r w:rsidR="002E27AF" w:rsidRPr="009B47F2">
        <w:rPr>
          <w:i w:val="0"/>
          <w:color w:val="auto"/>
          <w:sz w:val="24"/>
          <w:szCs w:val="24"/>
        </w:rPr>
        <w:t xml:space="preserve"> parabenizou o INSS </w:t>
      </w:r>
      <w:ins w:id="203" w:author="Larissa Claudia Lopes de Araujo - SPREV" w:date="2021-06-22T13:04:00Z">
        <w:r w:rsidR="00EC54F5">
          <w:rPr>
            <w:i w:val="0"/>
            <w:color w:val="auto"/>
            <w:sz w:val="24"/>
            <w:szCs w:val="24"/>
          </w:rPr>
          <w:t xml:space="preserve">pela iniciativa </w:t>
        </w:r>
      </w:ins>
      <w:r w:rsidR="002E27AF" w:rsidRPr="009B47F2">
        <w:rPr>
          <w:i w:val="0"/>
          <w:color w:val="auto"/>
          <w:sz w:val="24"/>
          <w:szCs w:val="24"/>
        </w:rPr>
        <w:t>e</w:t>
      </w:r>
      <w:ins w:id="204" w:author="Larissa Claudia Lopes de Araujo - SPREV" w:date="2021-06-22T13:04:00Z">
        <w:r w:rsidR="00EC54F5">
          <w:rPr>
            <w:i w:val="0"/>
            <w:color w:val="auto"/>
            <w:sz w:val="24"/>
            <w:szCs w:val="24"/>
          </w:rPr>
          <w:t xml:space="preserve"> informou que a </w:t>
        </w:r>
        <w:proofErr w:type="spellStart"/>
        <w:r w:rsidR="00EC54F5">
          <w:rPr>
            <w:i w:val="0"/>
            <w:color w:val="auto"/>
            <w:sz w:val="24"/>
            <w:szCs w:val="24"/>
          </w:rPr>
          <w:t>autoregulação</w:t>
        </w:r>
        <w:proofErr w:type="spellEnd"/>
        <w:r w:rsidR="00EC54F5">
          <w:rPr>
            <w:i w:val="0"/>
            <w:color w:val="auto"/>
            <w:sz w:val="24"/>
            <w:szCs w:val="24"/>
          </w:rPr>
          <w:t xml:space="preserve"> do mercado é importante. </w:t>
        </w:r>
      </w:ins>
      <w:ins w:id="205" w:author="Larissa Claudia Lopes de Araujo - SPREV" w:date="2021-06-22T13:05:00Z">
        <w:r w:rsidR="00EC54F5">
          <w:rPr>
            <w:i w:val="0"/>
            <w:color w:val="auto"/>
            <w:sz w:val="24"/>
            <w:szCs w:val="24"/>
          </w:rPr>
          <w:t>Demonstrou seu interesse n</w:t>
        </w:r>
        <w:r w:rsidR="00EC54F5" w:rsidRPr="00EC54F5">
          <w:rPr>
            <w:i w:val="0"/>
            <w:color w:val="auto"/>
            <w:sz w:val="24"/>
            <w:szCs w:val="24"/>
          </w:rPr>
          <w:t>a participação nas reuniões que irão debater a proposta.</w:t>
        </w:r>
      </w:ins>
      <w:r w:rsidR="002E27AF" w:rsidRPr="009B47F2">
        <w:rPr>
          <w:i w:val="0"/>
          <w:color w:val="auto"/>
          <w:sz w:val="24"/>
          <w:szCs w:val="24"/>
        </w:rPr>
        <w:t xml:space="preserve"> </w:t>
      </w:r>
      <w:ins w:id="206" w:author="Larissa Claudia Lopes de Araujo - SPREV" w:date="2021-06-22T13:06:00Z">
        <w:r w:rsidR="00EC54F5">
          <w:rPr>
            <w:i w:val="0"/>
            <w:color w:val="auto"/>
            <w:sz w:val="24"/>
            <w:szCs w:val="24"/>
          </w:rPr>
          <w:t>E</w:t>
        </w:r>
      </w:ins>
      <w:del w:id="207" w:author="Larissa Claudia Lopes de Araujo - SPREV" w:date="2021-06-22T13:06:00Z">
        <w:r w:rsidR="002E27AF" w:rsidRPr="009B47F2" w:rsidDel="00EC54F5">
          <w:rPr>
            <w:i w:val="0"/>
            <w:color w:val="auto"/>
            <w:sz w:val="24"/>
            <w:szCs w:val="24"/>
          </w:rPr>
          <w:delText>e</w:delText>
        </w:r>
      </w:del>
      <w:r w:rsidR="002E27AF" w:rsidRPr="009B47F2">
        <w:rPr>
          <w:i w:val="0"/>
          <w:color w:val="auto"/>
          <w:sz w:val="24"/>
          <w:szCs w:val="24"/>
        </w:rPr>
        <w:t>xternou sua preocupação referente a validação de biometria e</w:t>
      </w:r>
      <w:ins w:id="208" w:author="SPREV" w:date="2021-06-17T15:14:00Z">
        <w:r w:rsidR="00506C49">
          <w:rPr>
            <w:i w:val="0"/>
            <w:color w:val="auto"/>
            <w:sz w:val="24"/>
            <w:szCs w:val="24"/>
          </w:rPr>
          <w:t>m</w:t>
        </w:r>
      </w:ins>
      <w:r w:rsidR="002E27AF" w:rsidRPr="009B47F2">
        <w:rPr>
          <w:i w:val="0"/>
          <w:color w:val="auto"/>
          <w:sz w:val="24"/>
          <w:szCs w:val="24"/>
        </w:rPr>
        <w:t xml:space="preserve"> totens. Esclareceu que</w:t>
      </w:r>
      <w:r w:rsidR="001E2E6B" w:rsidRPr="009B47F2">
        <w:rPr>
          <w:i w:val="0"/>
          <w:color w:val="auto"/>
          <w:sz w:val="24"/>
          <w:szCs w:val="24"/>
        </w:rPr>
        <w:t xml:space="preserve"> a biometria não é eficaz e </w:t>
      </w:r>
      <w:ins w:id="209" w:author="Larissa Claudia Lopes de Araujo - SPREV" w:date="2021-06-22T13:06:00Z">
        <w:r w:rsidR="00EC54F5">
          <w:rPr>
            <w:i w:val="0"/>
            <w:color w:val="auto"/>
            <w:sz w:val="24"/>
            <w:szCs w:val="24"/>
          </w:rPr>
          <w:t xml:space="preserve">pode </w:t>
        </w:r>
      </w:ins>
      <w:r w:rsidR="001E2E6B" w:rsidRPr="009B47F2">
        <w:rPr>
          <w:i w:val="0"/>
          <w:color w:val="auto"/>
          <w:sz w:val="24"/>
          <w:szCs w:val="24"/>
        </w:rPr>
        <w:t>gera</w:t>
      </w:r>
      <w:ins w:id="210" w:author="Larissa Claudia Lopes de Araujo - SPREV" w:date="2021-06-22T13:06:00Z">
        <w:r w:rsidR="00EC54F5">
          <w:rPr>
            <w:i w:val="0"/>
            <w:color w:val="auto"/>
            <w:sz w:val="24"/>
            <w:szCs w:val="24"/>
          </w:rPr>
          <w:t>r</w:t>
        </w:r>
      </w:ins>
      <w:r w:rsidR="001E2E6B" w:rsidRPr="009B47F2">
        <w:rPr>
          <w:i w:val="0"/>
          <w:color w:val="auto"/>
          <w:sz w:val="24"/>
          <w:szCs w:val="24"/>
        </w:rPr>
        <w:t xml:space="preserve"> muitos problemas aos aposentados</w:t>
      </w:r>
      <w:ins w:id="211" w:author="Larissa Claudia Lopes de Araujo - SPREV" w:date="2021-06-22T13:06:00Z">
        <w:r w:rsidR="00EC54F5">
          <w:rPr>
            <w:i w:val="0"/>
            <w:color w:val="auto"/>
            <w:sz w:val="24"/>
            <w:szCs w:val="24"/>
          </w:rPr>
          <w:t xml:space="preserve">, uma vez que </w:t>
        </w:r>
      </w:ins>
      <w:ins w:id="212" w:author="SPREV" w:date="2021-06-17T15:14:00Z">
        <w:del w:id="213" w:author="Larissa Claudia Lopes de Araujo - SPREV" w:date="2021-06-22T13:06:00Z">
          <w:r w:rsidR="00506C49" w:rsidDel="00EC54F5">
            <w:rPr>
              <w:i w:val="0"/>
              <w:color w:val="auto"/>
              <w:sz w:val="24"/>
              <w:szCs w:val="24"/>
            </w:rPr>
            <w:delText>.</w:delText>
          </w:r>
        </w:del>
      </w:ins>
      <w:del w:id="214" w:author="Larissa Claudia Lopes de Araujo - SPREV" w:date="2021-06-22T13:06:00Z">
        <w:r w:rsidR="001E2E6B" w:rsidRPr="009B47F2" w:rsidDel="00EC54F5">
          <w:rPr>
            <w:i w:val="0"/>
            <w:color w:val="auto"/>
            <w:sz w:val="24"/>
            <w:szCs w:val="24"/>
          </w:rPr>
          <w:delText xml:space="preserve"> </w:delText>
        </w:r>
      </w:del>
      <w:del w:id="215" w:author="SPREV" w:date="2021-06-17T15:14:00Z">
        <w:r w:rsidR="001E2E6B" w:rsidRPr="009B47F2" w:rsidDel="00506C49">
          <w:rPr>
            <w:i w:val="0"/>
            <w:color w:val="auto"/>
            <w:sz w:val="24"/>
            <w:szCs w:val="24"/>
          </w:rPr>
          <w:delText>e,</w:delText>
        </w:r>
        <w:r w:rsidR="002E27AF" w:rsidRPr="009B47F2" w:rsidDel="00506C49">
          <w:rPr>
            <w:i w:val="0"/>
            <w:color w:val="auto"/>
            <w:sz w:val="24"/>
            <w:szCs w:val="24"/>
          </w:rPr>
          <w:delText xml:space="preserve"> </w:delText>
        </w:r>
      </w:del>
      <w:del w:id="216" w:author="Larissa Claudia Lopes de Araujo - SPREV" w:date="2021-06-22T13:06:00Z">
        <w:r w:rsidR="00506C49" w:rsidRPr="009B47F2" w:rsidDel="00EC54F5">
          <w:rPr>
            <w:i w:val="0"/>
            <w:color w:val="auto"/>
            <w:sz w:val="24"/>
            <w:szCs w:val="24"/>
          </w:rPr>
          <w:delText xml:space="preserve">Registrou </w:delText>
        </w:r>
      </w:del>
      <w:ins w:id="217" w:author="Larissa Claudia Lopes de Araujo - SPREV" w:date="2021-06-22T13:07:00Z">
        <w:r w:rsidR="00EC54F5">
          <w:rPr>
            <w:i w:val="0"/>
            <w:color w:val="auto"/>
            <w:sz w:val="24"/>
            <w:szCs w:val="24"/>
          </w:rPr>
          <w:t>é</w:t>
        </w:r>
      </w:ins>
      <w:del w:id="218" w:author="Larissa Claudia Lopes de Araujo - SPREV" w:date="2021-06-22T13:07:00Z">
        <w:r w:rsidR="002E27AF" w:rsidRPr="009B47F2" w:rsidDel="00EC54F5">
          <w:rPr>
            <w:i w:val="0"/>
            <w:color w:val="auto"/>
            <w:sz w:val="24"/>
            <w:szCs w:val="24"/>
          </w:rPr>
          <w:delText>a</w:delText>
        </w:r>
      </w:del>
      <w:r w:rsidR="002E27AF" w:rsidRPr="009B47F2">
        <w:rPr>
          <w:i w:val="0"/>
          <w:color w:val="auto"/>
          <w:sz w:val="24"/>
          <w:szCs w:val="24"/>
        </w:rPr>
        <w:t xml:space="preserve"> grande</w:t>
      </w:r>
      <w:ins w:id="219" w:author="Larissa Claudia Lopes de Araujo - SPREV" w:date="2021-06-22T13:07:00Z">
        <w:r w:rsidR="00EC54F5">
          <w:rPr>
            <w:i w:val="0"/>
            <w:color w:val="auto"/>
            <w:sz w:val="24"/>
            <w:szCs w:val="24"/>
          </w:rPr>
          <w:t xml:space="preserve"> a</w:t>
        </w:r>
      </w:ins>
      <w:r w:rsidR="002E27AF" w:rsidRPr="009B47F2">
        <w:rPr>
          <w:i w:val="0"/>
          <w:color w:val="auto"/>
          <w:sz w:val="24"/>
          <w:szCs w:val="24"/>
        </w:rPr>
        <w:t xml:space="preserve"> dificuldade que os beneficiários possuem para cadastrarem a biometria e utilizarem os totens. Falou da necessidade de </w:t>
      </w:r>
      <w:r w:rsidR="007268CF" w:rsidRPr="009B47F2">
        <w:rPr>
          <w:i w:val="0"/>
          <w:color w:val="auto"/>
          <w:sz w:val="24"/>
          <w:szCs w:val="24"/>
        </w:rPr>
        <w:t xml:space="preserve">analisarem </w:t>
      </w:r>
      <w:r w:rsidR="001E2E6B" w:rsidRPr="009B47F2">
        <w:rPr>
          <w:i w:val="0"/>
          <w:color w:val="auto"/>
          <w:sz w:val="24"/>
          <w:szCs w:val="24"/>
        </w:rPr>
        <w:t>uma modalidade mais adequada</w:t>
      </w:r>
      <w:ins w:id="220" w:author="Larissa Claudia Lopes de Araujo - SPREV" w:date="2021-06-22T13:08:00Z">
        <w:r w:rsidR="00CF2E77">
          <w:rPr>
            <w:i w:val="0"/>
            <w:color w:val="auto"/>
            <w:sz w:val="24"/>
            <w:szCs w:val="24"/>
          </w:rPr>
          <w:t xml:space="preserve">, </w:t>
        </w:r>
        <w:r w:rsidR="00CF2E77" w:rsidRPr="00CF2E77">
          <w:rPr>
            <w:i w:val="0"/>
            <w:color w:val="auto"/>
            <w:sz w:val="24"/>
            <w:szCs w:val="24"/>
          </w:rPr>
          <w:t>que a nova proposta é importante, mas não pode obstar a concessão, tendo em vista a importância do crédito consignado.</w:t>
        </w:r>
      </w:ins>
      <w:r w:rsidR="007268CF" w:rsidRPr="009B47F2">
        <w:rPr>
          <w:i w:val="0"/>
          <w:color w:val="auto"/>
          <w:sz w:val="24"/>
          <w:szCs w:val="24"/>
        </w:rPr>
        <w:t xml:space="preserve"> </w:t>
      </w:r>
      <w:del w:id="221" w:author="Larissa Claudia Lopes de Araujo - SPREV" w:date="2021-06-22T13:08:00Z">
        <w:r w:rsidR="007268CF" w:rsidRPr="009B47F2" w:rsidDel="00CF2E77">
          <w:rPr>
            <w:i w:val="0"/>
            <w:color w:val="auto"/>
            <w:sz w:val="24"/>
            <w:szCs w:val="24"/>
          </w:rPr>
          <w:delText xml:space="preserve">e </w:delText>
        </w:r>
      </w:del>
      <w:ins w:id="222" w:author="Larissa Claudia Lopes de Araujo - SPREV" w:date="2021-06-22T13:08:00Z">
        <w:r w:rsidR="00CF2E77">
          <w:rPr>
            <w:i w:val="0"/>
            <w:color w:val="auto"/>
            <w:sz w:val="24"/>
            <w:szCs w:val="24"/>
          </w:rPr>
          <w:t>C</w:t>
        </w:r>
      </w:ins>
      <w:del w:id="223" w:author="Larissa Claudia Lopes de Araujo - SPREV" w:date="2021-06-22T13:08:00Z">
        <w:r w:rsidR="007268CF" w:rsidRPr="009B47F2" w:rsidDel="00CF2E77">
          <w:rPr>
            <w:i w:val="0"/>
            <w:color w:val="auto"/>
            <w:sz w:val="24"/>
            <w:szCs w:val="24"/>
          </w:rPr>
          <w:delText>c</w:delText>
        </w:r>
      </w:del>
      <w:r w:rsidR="007268CF" w:rsidRPr="009B47F2">
        <w:rPr>
          <w:i w:val="0"/>
          <w:color w:val="auto"/>
          <w:sz w:val="24"/>
          <w:szCs w:val="24"/>
        </w:rPr>
        <w:t>oncluiu sua intervenção, se colocando à disposição para contribuir com a busca de novas soluções ou adequações.</w:t>
      </w:r>
      <w:r w:rsidR="00EB2FB4" w:rsidRPr="009B47F2">
        <w:rPr>
          <w:i w:val="0"/>
          <w:color w:val="auto"/>
          <w:sz w:val="24"/>
          <w:szCs w:val="24"/>
        </w:rPr>
        <w:t xml:space="preserve"> </w:t>
      </w:r>
      <w:ins w:id="224" w:author="Larissa Claudia Lopes de Araujo - SPREV" w:date="2021-06-22T13:09:00Z">
        <w:r w:rsidR="00CF2E77" w:rsidRPr="007F766B">
          <w:rPr>
            <w:i w:val="0"/>
            <w:color w:val="auto"/>
            <w:sz w:val="24"/>
            <w:szCs w:val="24"/>
            <w:rPrChange w:id="225" w:author="Larissa Claudia Lopes de Araujo - SPREV" w:date="2021-06-22T14:11:00Z">
              <w:rPr>
                <w:sz w:val="27"/>
                <w:szCs w:val="27"/>
              </w:rPr>
            </w:rPrChange>
          </w:rPr>
          <w:t xml:space="preserve">O </w:t>
        </w:r>
        <w:r w:rsidR="00CF2E77" w:rsidRPr="007F766B">
          <w:rPr>
            <w:b/>
            <w:bCs/>
            <w:i w:val="0"/>
            <w:color w:val="auto"/>
            <w:sz w:val="24"/>
            <w:szCs w:val="24"/>
            <w:rPrChange w:id="226" w:author="Larissa Claudia Lopes de Araujo - SPREV" w:date="2021-06-22T14:11:00Z">
              <w:rPr>
                <w:sz w:val="27"/>
                <w:szCs w:val="27"/>
              </w:rPr>
            </w:rPrChange>
          </w:rPr>
          <w:t xml:space="preserve">Sr. </w:t>
        </w:r>
      </w:ins>
      <w:ins w:id="227" w:author="Larissa Claudia Lopes de Araujo - SPREV" w:date="2021-06-22T14:08:00Z">
        <w:r w:rsidR="007F766B" w:rsidRPr="007F766B">
          <w:rPr>
            <w:b/>
            <w:bCs/>
            <w:i w:val="0"/>
            <w:color w:val="auto"/>
            <w:sz w:val="24"/>
            <w:szCs w:val="24"/>
            <w:rPrChange w:id="228" w:author="Larissa Claudia Lopes de Araujo - SPREV" w:date="2021-06-22T14:11:00Z">
              <w:rPr>
                <w:sz w:val="27"/>
                <w:szCs w:val="27"/>
              </w:rPr>
            </w:rPrChange>
          </w:rPr>
          <w:t>Presidente</w:t>
        </w:r>
      </w:ins>
      <w:ins w:id="229" w:author="Larissa Claudia Lopes de Araujo - SPREV" w:date="2021-06-22T13:09:00Z">
        <w:r w:rsidR="00CF2E77" w:rsidRPr="007F766B">
          <w:rPr>
            <w:i w:val="0"/>
            <w:color w:val="auto"/>
            <w:sz w:val="24"/>
            <w:szCs w:val="24"/>
            <w:rPrChange w:id="230" w:author="Larissa Claudia Lopes de Araujo - SPREV" w:date="2021-06-22T14:11:00Z">
              <w:rPr>
                <w:sz w:val="27"/>
                <w:szCs w:val="27"/>
              </w:rPr>
            </w:rPrChange>
          </w:rPr>
          <w:t xml:space="preserve"> alertou que as fraudes são trágicas para os segurados, e que </w:t>
        </w:r>
      </w:ins>
      <w:ins w:id="231" w:author="Larissa Claudia Lopes de Araujo - SPREV" w:date="2021-06-22T14:08:00Z">
        <w:r w:rsidR="007F766B" w:rsidRPr="007F766B">
          <w:rPr>
            <w:i w:val="0"/>
            <w:color w:val="auto"/>
            <w:sz w:val="24"/>
            <w:szCs w:val="24"/>
            <w:rPrChange w:id="232" w:author="Larissa Claudia Lopes de Araujo - SPREV" w:date="2021-06-22T14:11:00Z">
              <w:rPr>
                <w:sz w:val="27"/>
                <w:szCs w:val="27"/>
              </w:rPr>
            </w:rPrChange>
          </w:rPr>
          <w:t>el</w:t>
        </w:r>
      </w:ins>
      <w:ins w:id="233" w:author="Larissa Claudia Lopes de Araujo - SPREV" w:date="2021-06-22T13:09:00Z">
        <w:r w:rsidR="00CF2E77" w:rsidRPr="007F766B">
          <w:rPr>
            <w:i w:val="0"/>
            <w:color w:val="auto"/>
            <w:sz w:val="24"/>
            <w:szCs w:val="24"/>
            <w:rPrChange w:id="234" w:author="Larissa Claudia Lopes de Araujo - SPREV" w:date="2021-06-22T14:11:00Z">
              <w:rPr>
                <w:sz w:val="27"/>
                <w:szCs w:val="27"/>
              </w:rPr>
            </w:rPrChange>
          </w:rPr>
          <w:t xml:space="preserve">as </w:t>
        </w:r>
      </w:ins>
      <w:ins w:id="235" w:author="Larissa Claudia Lopes de Araujo - SPREV" w:date="2021-06-22T14:08:00Z">
        <w:r w:rsidR="007F766B" w:rsidRPr="007F766B">
          <w:rPr>
            <w:i w:val="0"/>
            <w:color w:val="auto"/>
            <w:sz w:val="24"/>
            <w:szCs w:val="24"/>
            <w:rPrChange w:id="236" w:author="Larissa Claudia Lopes de Araujo - SPREV" w:date="2021-06-22T14:11:00Z">
              <w:rPr>
                <w:sz w:val="27"/>
                <w:szCs w:val="27"/>
              </w:rPr>
            </w:rPrChange>
          </w:rPr>
          <w:t xml:space="preserve">causam </w:t>
        </w:r>
      </w:ins>
      <w:ins w:id="237" w:author="Larissa Claudia Lopes de Araujo - SPREV" w:date="2021-06-22T13:09:00Z">
        <w:r w:rsidR="00CF2E77" w:rsidRPr="007F766B">
          <w:rPr>
            <w:i w:val="0"/>
            <w:color w:val="auto"/>
            <w:sz w:val="24"/>
            <w:szCs w:val="24"/>
            <w:rPrChange w:id="238" w:author="Larissa Claudia Lopes de Araujo - SPREV" w:date="2021-06-22T14:11:00Z">
              <w:rPr>
                <w:sz w:val="27"/>
                <w:szCs w:val="27"/>
              </w:rPr>
            </w:rPrChange>
          </w:rPr>
          <w:t xml:space="preserve">transtornos muitas vezes irreparáveis. Nesse sentido, </w:t>
        </w:r>
      </w:ins>
      <w:ins w:id="239" w:author="Larissa Claudia Lopes de Araujo - SPREV" w:date="2021-06-22T14:09:00Z">
        <w:r w:rsidR="007F766B" w:rsidRPr="007F766B">
          <w:rPr>
            <w:i w:val="0"/>
            <w:color w:val="auto"/>
            <w:sz w:val="24"/>
            <w:szCs w:val="24"/>
            <w:rPrChange w:id="240" w:author="Larissa Claudia Lopes de Araujo - SPREV" w:date="2021-06-22T14:11:00Z">
              <w:rPr>
                <w:sz w:val="27"/>
                <w:szCs w:val="27"/>
              </w:rPr>
            </w:rPrChange>
          </w:rPr>
          <w:t>informou</w:t>
        </w:r>
      </w:ins>
      <w:ins w:id="241" w:author="Larissa Claudia Lopes de Araujo - SPREV" w:date="2021-06-22T13:09:00Z">
        <w:r w:rsidR="00CF2E77" w:rsidRPr="007F766B">
          <w:rPr>
            <w:i w:val="0"/>
            <w:color w:val="auto"/>
            <w:sz w:val="24"/>
            <w:szCs w:val="24"/>
            <w:rPrChange w:id="242" w:author="Larissa Claudia Lopes de Araujo - SPREV" w:date="2021-06-22T14:11:00Z">
              <w:rPr>
                <w:sz w:val="27"/>
                <w:szCs w:val="27"/>
              </w:rPr>
            </w:rPrChange>
          </w:rPr>
          <w:t xml:space="preserve"> que o processo tem que ser mais seguro e precisa ser revisto. </w:t>
        </w:r>
      </w:ins>
      <w:ins w:id="243" w:author="Larissa Claudia Lopes de Araujo - SPREV" w:date="2021-06-22T14:09:00Z">
        <w:r w:rsidR="007F766B" w:rsidRPr="007F766B">
          <w:rPr>
            <w:i w:val="0"/>
            <w:color w:val="auto"/>
            <w:sz w:val="24"/>
            <w:szCs w:val="24"/>
            <w:rPrChange w:id="244" w:author="Larissa Claudia Lopes de Araujo - SPREV" w:date="2021-06-22T14:11:00Z">
              <w:rPr>
                <w:sz w:val="27"/>
                <w:szCs w:val="27"/>
              </w:rPr>
            </w:rPrChange>
          </w:rPr>
          <w:t>Discorreu que o</w:t>
        </w:r>
      </w:ins>
      <w:ins w:id="245" w:author="Larissa Claudia Lopes de Araujo - SPREV" w:date="2021-06-22T13:09:00Z">
        <w:r w:rsidR="00CF2E77" w:rsidRPr="007F766B">
          <w:rPr>
            <w:i w:val="0"/>
            <w:color w:val="auto"/>
            <w:sz w:val="24"/>
            <w:szCs w:val="24"/>
            <w:rPrChange w:id="246" w:author="Larissa Claudia Lopes de Araujo - SPREV" w:date="2021-06-22T14:11:00Z">
              <w:rPr>
                <w:sz w:val="27"/>
                <w:szCs w:val="27"/>
              </w:rPr>
            </w:rPrChange>
          </w:rPr>
          <w:t xml:space="preserve"> alerta de fraude ainda que feita pelo segurado tem </w:t>
        </w:r>
      </w:ins>
      <w:ins w:id="247" w:author="Larissa Claudia Lopes de Araujo - SPREV" w:date="2021-06-22T14:10:00Z">
        <w:r w:rsidR="007F766B" w:rsidRPr="007F766B">
          <w:rPr>
            <w:i w:val="0"/>
            <w:color w:val="auto"/>
            <w:sz w:val="24"/>
            <w:szCs w:val="24"/>
            <w:rPrChange w:id="248" w:author="Larissa Claudia Lopes de Araujo - SPREV" w:date="2021-06-22T14:11:00Z">
              <w:rPr>
                <w:sz w:val="27"/>
                <w:szCs w:val="27"/>
              </w:rPr>
            </w:rPrChange>
          </w:rPr>
          <w:t>causado,</w:t>
        </w:r>
      </w:ins>
      <w:ins w:id="249" w:author="Larissa Claudia Lopes de Araujo - SPREV" w:date="2021-06-22T13:09:00Z">
        <w:r w:rsidR="00CF2E77" w:rsidRPr="007F766B">
          <w:rPr>
            <w:i w:val="0"/>
            <w:color w:val="auto"/>
            <w:sz w:val="24"/>
            <w:szCs w:val="24"/>
            <w:rPrChange w:id="250" w:author="Larissa Claudia Lopes de Araujo - SPREV" w:date="2021-06-22T14:11:00Z">
              <w:rPr>
                <w:sz w:val="27"/>
                <w:szCs w:val="27"/>
              </w:rPr>
            </w:rPrChange>
          </w:rPr>
          <w:t xml:space="preserve"> ainda assim</w:t>
        </w:r>
      </w:ins>
      <w:ins w:id="251" w:author="Larissa Claudia Lopes de Araujo - SPREV" w:date="2021-06-22T14:10:00Z">
        <w:r w:rsidR="007F766B" w:rsidRPr="007F766B">
          <w:rPr>
            <w:i w:val="0"/>
            <w:color w:val="auto"/>
            <w:sz w:val="24"/>
            <w:szCs w:val="24"/>
            <w:rPrChange w:id="252" w:author="Larissa Claudia Lopes de Araujo - SPREV" w:date="2021-06-22T14:11:00Z">
              <w:rPr>
                <w:sz w:val="27"/>
                <w:szCs w:val="27"/>
              </w:rPr>
            </w:rPrChange>
          </w:rPr>
          <w:t>,</w:t>
        </w:r>
      </w:ins>
      <w:ins w:id="253" w:author="Larissa Claudia Lopes de Araujo - SPREV" w:date="2021-06-22T13:09:00Z">
        <w:r w:rsidR="00CF2E77" w:rsidRPr="007F766B">
          <w:rPr>
            <w:i w:val="0"/>
            <w:color w:val="auto"/>
            <w:sz w:val="24"/>
            <w:szCs w:val="24"/>
            <w:rPrChange w:id="254" w:author="Larissa Claudia Lopes de Araujo - SPREV" w:date="2021-06-22T14:11:00Z">
              <w:rPr>
                <w:sz w:val="27"/>
                <w:szCs w:val="27"/>
              </w:rPr>
            </w:rPrChange>
          </w:rPr>
          <w:t xml:space="preserve"> prejuízos, </w:t>
        </w:r>
      </w:ins>
      <w:ins w:id="255" w:author="Larissa Claudia Lopes de Araujo - SPREV" w:date="2021-06-22T14:10:00Z">
        <w:r w:rsidR="007F766B" w:rsidRPr="007F766B">
          <w:rPr>
            <w:i w:val="0"/>
            <w:color w:val="auto"/>
            <w:sz w:val="24"/>
            <w:szCs w:val="24"/>
            <w:rPrChange w:id="256" w:author="Larissa Claudia Lopes de Araujo - SPREV" w:date="2021-06-22T14:11:00Z">
              <w:rPr>
                <w:sz w:val="27"/>
                <w:szCs w:val="27"/>
              </w:rPr>
            </w:rPrChange>
          </w:rPr>
          <w:t xml:space="preserve">uma vez que os descontos </w:t>
        </w:r>
      </w:ins>
      <w:ins w:id="257" w:author="Larissa Claudia Lopes de Araujo - SPREV" w:date="2021-06-22T13:09:00Z">
        <w:r w:rsidR="00CF2E77" w:rsidRPr="007F766B">
          <w:rPr>
            <w:i w:val="0"/>
            <w:color w:val="auto"/>
            <w:sz w:val="24"/>
            <w:szCs w:val="24"/>
            <w:rPrChange w:id="258" w:author="Larissa Claudia Lopes de Araujo - SPREV" w:date="2021-06-22T14:11:00Z">
              <w:rPr>
                <w:sz w:val="27"/>
                <w:szCs w:val="27"/>
              </w:rPr>
            </w:rPrChange>
          </w:rPr>
          <w:t xml:space="preserve">já ocorreram e que o segurado encontra dificuldade </w:t>
        </w:r>
      </w:ins>
      <w:ins w:id="259" w:author="Larissa Claudia Lopes de Araujo - SPREV" w:date="2021-06-22T14:11:00Z">
        <w:r w:rsidR="007F766B" w:rsidRPr="007F766B">
          <w:rPr>
            <w:i w:val="0"/>
            <w:color w:val="auto"/>
            <w:sz w:val="24"/>
            <w:szCs w:val="24"/>
            <w:rPrChange w:id="260" w:author="Larissa Claudia Lopes de Araujo - SPREV" w:date="2021-06-22T14:11:00Z">
              <w:rPr>
                <w:sz w:val="27"/>
                <w:szCs w:val="27"/>
              </w:rPr>
            </w:rPrChange>
          </w:rPr>
          <w:t>para</w:t>
        </w:r>
      </w:ins>
      <w:ins w:id="261" w:author="Larissa Claudia Lopes de Araujo - SPREV" w:date="2021-06-22T13:09:00Z">
        <w:r w:rsidR="00CF2E77" w:rsidRPr="007F766B">
          <w:rPr>
            <w:i w:val="0"/>
            <w:color w:val="auto"/>
            <w:sz w:val="24"/>
            <w:szCs w:val="24"/>
            <w:rPrChange w:id="262" w:author="Larissa Claudia Lopes de Araujo - SPREV" w:date="2021-06-22T14:11:00Z">
              <w:rPr>
                <w:sz w:val="27"/>
                <w:szCs w:val="27"/>
              </w:rPr>
            </w:rPrChange>
          </w:rPr>
          <w:t xml:space="preserve"> reparar o problemas, pois o ônus recai sobre o segurado em ter que provar a fraude.</w:t>
        </w:r>
      </w:ins>
      <w:ins w:id="263" w:author="Larissa Claudia Lopes de Araujo - SPREV" w:date="2021-06-22T14:11:00Z">
        <w:r w:rsidR="007F766B" w:rsidRPr="007F766B">
          <w:rPr>
            <w:i w:val="0"/>
            <w:color w:val="auto"/>
            <w:sz w:val="24"/>
            <w:szCs w:val="24"/>
            <w:rPrChange w:id="264" w:author="Larissa Claudia Lopes de Araujo - SPREV" w:date="2021-06-22T14:11:00Z">
              <w:rPr>
                <w:sz w:val="27"/>
                <w:szCs w:val="27"/>
              </w:rPr>
            </w:rPrChange>
          </w:rPr>
          <w:t xml:space="preserve"> </w:t>
        </w:r>
      </w:ins>
      <w:r w:rsidR="00EB2FB4" w:rsidRPr="009B47F2">
        <w:rPr>
          <w:i w:val="0"/>
          <w:color w:val="auto"/>
          <w:sz w:val="24"/>
          <w:szCs w:val="24"/>
        </w:rPr>
        <w:t xml:space="preserve">Com a palavra, </w:t>
      </w:r>
      <w:del w:id="265" w:author="Larissa Claudia Lopes de Araujo - SPREV" w:date="2021-06-22T14:14:00Z">
        <w:r w:rsidR="00EB2FB4" w:rsidRPr="009B47F2" w:rsidDel="007F766B">
          <w:rPr>
            <w:i w:val="0"/>
            <w:color w:val="auto"/>
            <w:sz w:val="24"/>
            <w:szCs w:val="24"/>
          </w:rPr>
          <w:delText xml:space="preserve">o </w:delText>
        </w:r>
        <w:r w:rsidR="00EB2FB4" w:rsidRPr="00C30980" w:rsidDel="007F766B">
          <w:rPr>
            <w:b/>
            <w:i w:val="0"/>
            <w:color w:val="auto"/>
            <w:sz w:val="24"/>
            <w:szCs w:val="24"/>
          </w:rPr>
          <w:delText>Sr. Alex Sander Moreira Gonçalvez</w:delText>
        </w:r>
        <w:r w:rsidR="00F60DE7" w:rsidRPr="009B47F2" w:rsidDel="007F766B">
          <w:rPr>
            <w:i w:val="0"/>
            <w:color w:val="auto"/>
            <w:sz w:val="24"/>
            <w:szCs w:val="24"/>
          </w:rPr>
          <w:delText xml:space="preserve"> </w:delText>
        </w:r>
        <w:r w:rsidR="00810872" w:rsidRPr="009B47F2" w:rsidDel="007F766B">
          <w:rPr>
            <w:i w:val="0"/>
            <w:color w:val="auto"/>
            <w:sz w:val="24"/>
            <w:szCs w:val="24"/>
          </w:rPr>
          <w:delText>cumprimentou a todos e parabenizou o INSS pelo trabalho. Falou a importância d</w:delText>
        </w:r>
        <w:r w:rsidR="00B231A7" w:rsidRPr="009B47F2" w:rsidDel="007F766B">
          <w:rPr>
            <w:i w:val="0"/>
            <w:color w:val="auto"/>
            <w:sz w:val="24"/>
            <w:szCs w:val="24"/>
          </w:rPr>
          <w:delText xml:space="preserve">o tema </w:delText>
        </w:r>
        <w:r w:rsidR="00810872" w:rsidRPr="009B47F2" w:rsidDel="007F766B">
          <w:rPr>
            <w:i w:val="0"/>
            <w:color w:val="auto"/>
            <w:sz w:val="24"/>
            <w:szCs w:val="24"/>
          </w:rPr>
          <w:delText xml:space="preserve">e se colocou à disposição para contribuir com os debates e aperfeiçoamento da proposta. </w:delText>
        </w:r>
      </w:del>
      <w:del w:id="266" w:author="Larissa Claudia Lopes de Araujo - SPREV" w:date="2021-06-22T12:24:00Z">
        <w:r w:rsidR="007A014F" w:rsidRPr="009B47F2" w:rsidDel="00C062E5">
          <w:rPr>
            <w:i w:val="0"/>
            <w:color w:val="auto"/>
            <w:sz w:val="24"/>
            <w:szCs w:val="24"/>
          </w:rPr>
          <w:delText>Por oportuno</w:delText>
        </w:r>
      </w:del>
      <w:del w:id="267" w:author="Larissa Claudia Lopes de Araujo - SPREV" w:date="2021-06-22T14:14:00Z">
        <w:r w:rsidR="007A014F" w:rsidRPr="009B47F2" w:rsidDel="007F766B">
          <w:rPr>
            <w:i w:val="0"/>
            <w:color w:val="auto"/>
            <w:sz w:val="24"/>
            <w:szCs w:val="24"/>
          </w:rPr>
          <w:delText xml:space="preserve">, </w:delText>
        </w:r>
      </w:del>
      <w:r w:rsidR="007A014F" w:rsidRPr="009B47F2">
        <w:rPr>
          <w:i w:val="0"/>
          <w:color w:val="auto"/>
          <w:sz w:val="24"/>
          <w:szCs w:val="24"/>
        </w:rPr>
        <w:t xml:space="preserve">o </w:t>
      </w:r>
      <w:r w:rsidR="007A014F" w:rsidRPr="00C30980">
        <w:rPr>
          <w:b/>
          <w:i w:val="0"/>
          <w:color w:val="auto"/>
          <w:sz w:val="24"/>
          <w:szCs w:val="24"/>
        </w:rPr>
        <w:t>Sr. Amaury Martins de Oliva</w:t>
      </w:r>
      <w:r w:rsidR="007A014F" w:rsidRPr="009B47F2">
        <w:rPr>
          <w:i w:val="0"/>
          <w:color w:val="auto"/>
          <w:sz w:val="24"/>
          <w:szCs w:val="24"/>
        </w:rPr>
        <w:t xml:space="preserve"> </w:t>
      </w:r>
      <w:ins w:id="268" w:author="Larissa Claudia Lopes de Araujo - SPREV" w:date="2021-06-22T14:04:00Z">
        <w:r w:rsidR="006D5FF4" w:rsidRPr="007F766B">
          <w:rPr>
            <w:i w:val="0"/>
            <w:color w:val="auto"/>
            <w:sz w:val="24"/>
            <w:szCs w:val="24"/>
            <w:rPrChange w:id="269" w:author="Larissa Claudia Lopes de Araujo - SPREV" w:date="2021-06-22T14:08:00Z">
              <w:rPr>
                <w:sz w:val="27"/>
                <w:szCs w:val="27"/>
              </w:rPr>
            </w:rPrChange>
          </w:rPr>
          <w:t xml:space="preserve">pontuou que o setor não compactua com as fraudes, e nesse sentido tem atuado junto a diversas instituições para reforçar a segurança das contratações. Informou que </w:t>
        </w:r>
      </w:ins>
      <w:ins w:id="270" w:author="Larissa Claudia Lopes de Araujo - SPREV" w:date="2021-06-22T14:05:00Z">
        <w:r w:rsidR="006D5FF4" w:rsidRPr="007F766B">
          <w:rPr>
            <w:i w:val="0"/>
            <w:color w:val="auto"/>
            <w:sz w:val="24"/>
            <w:szCs w:val="24"/>
            <w:rPrChange w:id="271" w:author="Larissa Claudia Lopes de Araujo - SPREV" w:date="2021-06-22T14:08:00Z">
              <w:rPr>
                <w:sz w:val="27"/>
                <w:szCs w:val="27"/>
              </w:rPr>
            </w:rPrChange>
          </w:rPr>
          <w:t>fizeram workshop para orientações dos correspondentes bancários. Estão debatendo medidas de retiradas das certificações, em caso de fraudes.</w:t>
        </w:r>
      </w:ins>
      <w:ins w:id="272" w:author="Larissa Claudia Lopes de Araujo - SPREV" w:date="2021-06-22T14:06:00Z">
        <w:r w:rsidR="006D5FF4" w:rsidRPr="007F766B">
          <w:rPr>
            <w:i w:val="0"/>
            <w:color w:val="auto"/>
            <w:sz w:val="24"/>
            <w:szCs w:val="24"/>
            <w:rPrChange w:id="273" w:author="Larissa Claudia Lopes de Araujo - SPREV" w:date="2021-06-22T14:08:00Z">
              <w:rPr>
                <w:sz w:val="27"/>
                <w:szCs w:val="27"/>
              </w:rPr>
            </w:rPrChange>
          </w:rPr>
          <w:t xml:space="preserve"> Asseverou que as reclamações reduziram, mas </w:t>
        </w:r>
        <w:r w:rsidR="007F766B" w:rsidRPr="007F766B">
          <w:rPr>
            <w:i w:val="0"/>
            <w:color w:val="auto"/>
            <w:sz w:val="24"/>
            <w:szCs w:val="24"/>
            <w:rPrChange w:id="274" w:author="Larissa Claudia Lopes de Araujo - SPREV" w:date="2021-06-22T14:08:00Z">
              <w:rPr>
                <w:sz w:val="27"/>
                <w:szCs w:val="27"/>
              </w:rPr>
            </w:rPrChange>
          </w:rPr>
          <w:t xml:space="preserve">que continuam </w:t>
        </w:r>
        <w:r w:rsidR="006D5FF4" w:rsidRPr="007F766B">
          <w:rPr>
            <w:i w:val="0"/>
            <w:color w:val="auto"/>
            <w:sz w:val="24"/>
            <w:szCs w:val="24"/>
            <w:rPrChange w:id="275" w:author="Larissa Claudia Lopes de Araujo - SPREV" w:date="2021-06-22T14:08:00Z">
              <w:rPr>
                <w:sz w:val="27"/>
                <w:szCs w:val="27"/>
              </w:rPr>
            </w:rPrChange>
          </w:rPr>
          <w:t>em patamar alto. Colocou a sugestão de um termo de adesão à autorregulação das entidades concessoras</w:t>
        </w:r>
      </w:ins>
      <w:ins w:id="276" w:author="Larissa Claudia Lopes de Araujo - SPREV" w:date="2021-06-22T14:07:00Z">
        <w:r w:rsidR="007F766B" w:rsidRPr="007F766B">
          <w:rPr>
            <w:i w:val="0"/>
            <w:color w:val="auto"/>
            <w:sz w:val="24"/>
            <w:szCs w:val="24"/>
            <w:rPrChange w:id="277" w:author="Larissa Claudia Lopes de Araujo - SPREV" w:date="2021-06-22T14:08:00Z">
              <w:rPr>
                <w:sz w:val="27"/>
                <w:szCs w:val="27"/>
              </w:rPr>
            </w:rPrChange>
          </w:rPr>
          <w:t>, visto que</w:t>
        </w:r>
      </w:ins>
      <w:del w:id="278" w:author="Larissa Claudia Lopes de Araujo - SPREV" w:date="2021-06-22T14:07:00Z">
        <w:r w:rsidR="007A014F" w:rsidRPr="009B47F2" w:rsidDel="007F766B">
          <w:rPr>
            <w:i w:val="0"/>
            <w:color w:val="auto"/>
            <w:sz w:val="24"/>
            <w:szCs w:val="24"/>
          </w:rPr>
          <w:delText>explicou que</w:delText>
        </w:r>
      </w:del>
      <w:r w:rsidR="007A014F" w:rsidRPr="009B47F2">
        <w:rPr>
          <w:i w:val="0"/>
          <w:color w:val="auto"/>
          <w:sz w:val="24"/>
          <w:szCs w:val="24"/>
        </w:rPr>
        <w:t xml:space="preserve"> a autorregulação é voluntária e destacou que seria interessante se o próprio INSS </w:t>
      </w:r>
      <w:ins w:id="279" w:author="SPREV" w:date="2021-06-17T16:53:00Z">
        <w:r w:rsidR="00E34450">
          <w:rPr>
            <w:i w:val="0"/>
            <w:color w:val="auto"/>
            <w:sz w:val="24"/>
            <w:szCs w:val="24"/>
          </w:rPr>
          <w:t>exigisse a</w:t>
        </w:r>
      </w:ins>
      <w:del w:id="280" w:author="SPREV" w:date="2021-06-17T16:53:00Z">
        <w:r w:rsidR="007A014F" w:rsidRPr="009B47F2" w:rsidDel="00E34450">
          <w:rPr>
            <w:i w:val="0"/>
            <w:color w:val="auto"/>
            <w:sz w:val="24"/>
            <w:szCs w:val="24"/>
          </w:rPr>
          <w:delText>pudesse</w:delText>
        </w:r>
      </w:del>
      <w:r w:rsidR="007A014F" w:rsidRPr="009B47F2">
        <w:rPr>
          <w:i w:val="0"/>
          <w:color w:val="auto"/>
          <w:sz w:val="24"/>
          <w:szCs w:val="24"/>
        </w:rPr>
        <w:t xml:space="preserve"> obriga</w:t>
      </w:r>
      <w:ins w:id="281" w:author="SPREV" w:date="2021-06-17T16:53:00Z">
        <w:r w:rsidR="00E34450">
          <w:rPr>
            <w:i w:val="0"/>
            <w:color w:val="auto"/>
            <w:sz w:val="24"/>
            <w:szCs w:val="24"/>
          </w:rPr>
          <w:t>to</w:t>
        </w:r>
      </w:ins>
      <w:r w:rsidR="007A014F" w:rsidRPr="009B47F2">
        <w:rPr>
          <w:i w:val="0"/>
          <w:color w:val="auto"/>
          <w:sz w:val="24"/>
          <w:szCs w:val="24"/>
        </w:rPr>
        <w:t>r</w:t>
      </w:r>
      <w:ins w:id="282" w:author="SPREV" w:date="2021-06-17T16:53:00Z">
        <w:r w:rsidR="00E34450">
          <w:rPr>
            <w:i w:val="0"/>
            <w:color w:val="auto"/>
            <w:sz w:val="24"/>
            <w:szCs w:val="24"/>
          </w:rPr>
          <w:t>iedade</w:t>
        </w:r>
      </w:ins>
      <w:r w:rsidR="007A014F" w:rsidRPr="009B47F2">
        <w:rPr>
          <w:i w:val="0"/>
          <w:color w:val="auto"/>
          <w:sz w:val="24"/>
          <w:szCs w:val="24"/>
        </w:rPr>
        <w:t xml:space="preserve"> </w:t>
      </w:r>
      <w:del w:id="283" w:author="SPREV" w:date="2021-06-17T16:53:00Z">
        <w:r w:rsidR="007A014F" w:rsidRPr="009B47F2" w:rsidDel="00E34450">
          <w:rPr>
            <w:i w:val="0"/>
            <w:color w:val="auto"/>
            <w:sz w:val="24"/>
            <w:szCs w:val="24"/>
          </w:rPr>
          <w:delText>a</w:delText>
        </w:r>
      </w:del>
      <w:ins w:id="284" w:author="SPREV" w:date="2021-06-17T16:53:00Z">
        <w:r w:rsidR="00E34450">
          <w:rPr>
            <w:i w:val="0"/>
            <w:color w:val="auto"/>
            <w:sz w:val="24"/>
            <w:szCs w:val="24"/>
          </w:rPr>
          <w:t>à</w:t>
        </w:r>
      </w:ins>
      <w:r w:rsidR="007A014F" w:rsidRPr="009B47F2">
        <w:rPr>
          <w:i w:val="0"/>
          <w:color w:val="auto"/>
          <w:sz w:val="24"/>
          <w:szCs w:val="24"/>
        </w:rPr>
        <w:t xml:space="preserve">s instituições financeiras a </w:t>
      </w:r>
      <w:del w:id="285" w:author="SPREV" w:date="2021-06-17T16:54:00Z">
        <w:r w:rsidR="007A014F" w:rsidRPr="009B47F2" w:rsidDel="00E34450">
          <w:rPr>
            <w:i w:val="0"/>
            <w:color w:val="auto"/>
            <w:sz w:val="24"/>
            <w:szCs w:val="24"/>
          </w:rPr>
          <w:delText>realizarem essa</w:delText>
        </w:r>
      </w:del>
      <w:ins w:id="286" w:author="SPREV" w:date="2021-06-17T16:54:00Z">
        <w:r w:rsidR="00E34450">
          <w:rPr>
            <w:i w:val="0"/>
            <w:color w:val="auto"/>
            <w:sz w:val="24"/>
            <w:szCs w:val="24"/>
          </w:rPr>
          <w:t>aderirem</w:t>
        </w:r>
        <w:del w:id="287" w:author="Larissa Claudia Lopes de Araujo - SPREV" w:date="2021-06-22T14:07:00Z">
          <w:r w:rsidR="00E34450" w:rsidDel="007F766B">
            <w:rPr>
              <w:i w:val="0"/>
              <w:color w:val="auto"/>
              <w:sz w:val="24"/>
              <w:szCs w:val="24"/>
            </w:rPr>
            <w:delText xml:space="preserve"> a autorregulação,</w:delText>
          </w:r>
        </w:del>
      </w:ins>
      <w:ins w:id="288" w:author="Larissa Claudia Lopes de Araujo - SPREV" w:date="2021-06-22T14:07:00Z">
        <w:r w:rsidR="007F766B">
          <w:rPr>
            <w:i w:val="0"/>
            <w:color w:val="auto"/>
            <w:sz w:val="24"/>
            <w:szCs w:val="24"/>
          </w:rPr>
          <w:t>,</w:t>
        </w:r>
      </w:ins>
      <w:ins w:id="289" w:author="SPREV" w:date="2021-06-17T16:54:00Z">
        <w:r w:rsidR="00E34450">
          <w:rPr>
            <w:i w:val="0"/>
            <w:color w:val="auto"/>
            <w:sz w:val="24"/>
            <w:szCs w:val="24"/>
          </w:rPr>
          <w:t xml:space="preserve"> a fim de</w:t>
        </w:r>
      </w:ins>
      <w:r w:rsidR="007A014F" w:rsidRPr="009B47F2">
        <w:rPr>
          <w:i w:val="0"/>
          <w:color w:val="auto"/>
          <w:sz w:val="24"/>
          <w:szCs w:val="24"/>
        </w:rPr>
        <w:t xml:space="preserve"> </w:t>
      </w:r>
      <w:del w:id="290" w:author="SPREV" w:date="2021-06-17T16:54:00Z">
        <w:r w:rsidR="007A014F" w:rsidRPr="009B47F2" w:rsidDel="00E34450">
          <w:rPr>
            <w:i w:val="0"/>
            <w:color w:val="auto"/>
            <w:sz w:val="24"/>
            <w:szCs w:val="24"/>
          </w:rPr>
          <w:delText xml:space="preserve">adesão </w:delText>
        </w:r>
      </w:del>
      <w:r w:rsidR="007A014F" w:rsidRPr="009B47F2">
        <w:rPr>
          <w:i w:val="0"/>
          <w:color w:val="auto"/>
          <w:sz w:val="24"/>
          <w:szCs w:val="24"/>
        </w:rPr>
        <w:t>alinha</w:t>
      </w:r>
      <w:del w:id="291" w:author="SPREV" w:date="2021-06-17T16:54:00Z">
        <w:r w:rsidR="007A014F" w:rsidRPr="009B47F2" w:rsidDel="00E34450">
          <w:rPr>
            <w:i w:val="0"/>
            <w:color w:val="auto"/>
            <w:sz w:val="24"/>
            <w:szCs w:val="24"/>
          </w:rPr>
          <w:delText>ndo</w:delText>
        </w:r>
      </w:del>
      <w:ins w:id="292" w:author="SPREV" w:date="2021-06-17T16:54:00Z">
        <w:r w:rsidR="00E34450">
          <w:rPr>
            <w:i w:val="0"/>
            <w:color w:val="auto"/>
            <w:sz w:val="24"/>
            <w:szCs w:val="24"/>
          </w:rPr>
          <w:t>r</w:t>
        </w:r>
      </w:ins>
      <w:r w:rsidR="007A014F" w:rsidRPr="009B47F2">
        <w:rPr>
          <w:i w:val="0"/>
          <w:color w:val="auto"/>
          <w:sz w:val="24"/>
          <w:szCs w:val="24"/>
        </w:rPr>
        <w:t xml:space="preserve"> o sistema ao compromisso de boas práticas. </w:t>
      </w:r>
      <w:ins w:id="293" w:author="SPREV" w:date="2021-06-17T16:55:00Z">
        <w:r w:rsidR="00E34450">
          <w:rPr>
            <w:i w:val="0"/>
            <w:color w:val="auto"/>
            <w:sz w:val="24"/>
            <w:szCs w:val="24"/>
          </w:rPr>
          <w:t>Corroborou com o Sr. Ênio sobre a vulnerabilidade do público e do cuidado que deve ser adotado, principalmente nesse per</w:t>
        </w:r>
      </w:ins>
      <w:ins w:id="294" w:author="SPREV" w:date="2021-06-17T16:56:00Z">
        <w:r w:rsidR="00E34450">
          <w:rPr>
            <w:i w:val="0"/>
            <w:color w:val="auto"/>
            <w:sz w:val="24"/>
            <w:szCs w:val="24"/>
          </w:rPr>
          <w:t xml:space="preserve">íodo de pandemia, a fim de diminuir os desafios e evitar reclamações. </w:t>
        </w:r>
      </w:ins>
      <w:r w:rsidR="007A014F" w:rsidRPr="009B47F2">
        <w:rPr>
          <w:i w:val="0"/>
          <w:color w:val="auto"/>
          <w:sz w:val="24"/>
          <w:szCs w:val="24"/>
        </w:rPr>
        <w:t xml:space="preserve">Finalizou reiterando a disposição da </w:t>
      </w:r>
      <w:ins w:id="295" w:author="SPREV" w:date="2021-06-17T15:50:00Z">
        <w:r w:rsidR="00267B86" w:rsidRPr="00267B86">
          <w:rPr>
            <w:i w:val="0"/>
            <w:color w:val="auto"/>
            <w:sz w:val="24"/>
            <w:szCs w:val="24"/>
          </w:rPr>
          <w:t>Federação Brasileira de Bancos</w:t>
        </w:r>
        <w:r w:rsidR="00267B86">
          <w:rPr>
            <w:i w:val="0"/>
            <w:color w:val="auto"/>
            <w:sz w:val="24"/>
            <w:szCs w:val="24"/>
          </w:rPr>
          <w:t xml:space="preserve"> (</w:t>
        </w:r>
      </w:ins>
      <w:r w:rsidR="007A014F" w:rsidRPr="009B47F2">
        <w:rPr>
          <w:i w:val="0"/>
          <w:color w:val="auto"/>
          <w:sz w:val="24"/>
          <w:szCs w:val="24"/>
        </w:rPr>
        <w:t>FEBRABAN</w:t>
      </w:r>
      <w:ins w:id="296" w:author="SPREV" w:date="2021-06-17T15:50:00Z">
        <w:r w:rsidR="00267B86">
          <w:rPr>
            <w:i w:val="0"/>
            <w:color w:val="auto"/>
            <w:sz w:val="24"/>
            <w:szCs w:val="24"/>
          </w:rPr>
          <w:t>),</w:t>
        </w:r>
      </w:ins>
      <w:r w:rsidR="007A014F" w:rsidRPr="009B47F2">
        <w:rPr>
          <w:i w:val="0"/>
          <w:color w:val="auto"/>
          <w:sz w:val="24"/>
          <w:szCs w:val="24"/>
        </w:rPr>
        <w:t xml:space="preserve"> para participar do grupo de trabalho. Em seguida, o </w:t>
      </w:r>
      <w:r w:rsidR="007A014F" w:rsidRPr="00C30980">
        <w:rPr>
          <w:b/>
          <w:i w:val="0"/>
          <w:color w:val="auto"/>
          <w:sz w:val="24"/>
          <w:szCs w:val="24"/>
        </w:rPr>
        <w:t>Sr. Alex Sander Moreira Gonçalves</w:t>
      </w:r>
      <w:r w:rsidR="007A014F" w:rsidRPr="009B47F2">
        <w:rPr>
          <w:i w:val="0"/>
          <w:color w:val="auto"/>
          <w:sz w:val="24"/>
          <w:szCs w:val="24"/>
        </w:rPr>
        <w:t xml:space="preserve"> disse que todos estão empenhados em adotar medidas duras que reduzam o atual patamar de fraudes e reclamações no consignado do INSS, lembrou que existem mais de 30 bancos participando da autorregulação</w:t>
      </w:r>
      <w:ins w:id="297" w:author="Larissa Claudia Lopes de Araujo - SPREV" w:date="2021-06-18T10:46:00Z">
        <w:r w:rsidR="001D448E">
          <w:rPr>
            <w:i w:val="0"/>
            <w:color w:val="auto"/>
            <w:sz w:val="24"/>
            <w:szCs w:val="24"/>
          </w:rPr>
          <w:t xml:space="preserve">, </w:t>
        </w:r>
      </w:ins>
      <w:ins w:id="298" w:author="Larissa Claudia Lopes de Araujo - SPREV" w:date="2021-06-18T10:47:00Z">
        <w:r w:rsidR="001D448E">
          <w:rPr>
            <w:i w:val="0"/>
            <w:color w:val="auto"/>
            <w:sz w:val="24"/>
            <w:szCs w:val="24"/>
          </w:rPr>
          <w:t>porém ainda não são todos</w:t>
        </w:r>
      </w:ins>
      <w:del w:id="299" w:author="Larissa Claudia Lopes de Araujo - SPREV" w:date="2021-06-18T10:46:00Z">
        <w:r w:rsidR="007A014F" w:rsidRPr="009B47F2" w:rsidDel="001D448E">
          <w:rPr>
            <w:i w:val="0"/>
            <w:color w:val="auto"/>
            <w:sz w:val="24"/>
            <w:szCs w:val="24"/>
          </w:rPr>
          <w:delText>, porém, os que não participam, não estão obrigados a adotar uma série de medidas implementadas que ajudam a melhorar a qualidade e segurança do serviço ofertado</w:delText>
        </w:r>
      </w:del>
      <w:ins w:id="300" w:author="SPREV" w:date="2021-06-17T15:43:00Z">
        <w:r w:rsidR="00267B86">
          <w:rPr>
            <w:i w:val="0"/>
            <w:color w:val="auto"/>
            <w:sz w:val="24"/>
            <w:szCs w:val="24"/>
          </w:rPr>
          <w:t>.</w:t>
        </w:r>
      </w:ins>
      <w:del w:id="301" w:author="SPREV" w:date="2021-06-17T15:43:00Z">
        <w:r w:rsidR="007A014F" w:rsidRPr="009B47F2" w:rsidDel="00267B86">
          <w:rPr>
            <w:i w:val="0"/>
            <w:color w:val="auto"/>
            <w:sz w:val="24"/>
            <w:szCs w:val="24"/>
          </w:rPr>
          <w:delText xml:space="preserve"> e</w:delText>
        </w:r>
      </w:del>
      <w:r w:rsidR="007A014F" w:rsidRPr="009B47F2">
        <w:rPr>
          <w:i w:val="0"/>
          <w:color w:val="auto"/>
          <w:sz w:val="24"/>
          <w:szCs w:val="24"/>
        </w:rPr>
        <w:t xml:space="preserve"> </w:t>
      </w:r>
      <w:r w:rsidR="00267B86" w:rsidRPr="009B47F2">
        <w:rPr>
          <w:i w:val="0"/>
          <w:color w:val="auto"/>
          <w:sz w:val="24"/>
          <w:szCs w:val="24"/>
        </w:rPr>
        <w:t xml:space="preserve">Sugeriu </w:t>
      </w:r>
      <w:r w:rsidR="007A014F" w:rsidRPr="009B47F2">
        <w:rPr>
          <w:i w:val="0"/>
          <w:color w:val="auto"/>
          <w:sz w:val="24"/>
          <w:szCs w:val="24"/>
        </w:rPr>
        <w:t>que o CNPS recomendasse ao INSS</w:t>
      </w:r>
      <w:ins w:id="302" w:author="SPREV" w:date="2021-06-17T15:43:00Z">
        <w:r w:rsidR="00267B86">
          <w:rPr>
            <w:i w:val="0"/>
            <w:color w:val="auto"/>
            <w:sz w:val="24"/>
            <w:szCs w:val="24"/>
          </w:rPr>
          <w:t>,</w:t>
        </w:r>
      </w:ins>
      <w:r w:rsidR="007A014F" w:rsidRPr="009B47F2">
        <w:rPr>
          <w:i w:val="0"/>
          <w:color w:val="auto"/>
          <w:sz w:val="24"/>
          <w:szCs w:val="24"/>
        </w:rPr>
        <w:t xml:space="preserve"> </w:t>
      </w:r>
      <w:ins w:id="303" w:author="SPREV" w:date="2021-06-17T15:43:00Z">
        <w:r w:rsidR="00267B86">
          <w:rPr>
            <w:i w:val="0"/>
            <w:color w:val="auto"/>
            <w:sz w:val="24"/>
            <w:szCs w:val="24"/>
          </w:rPr>
          <w:t xml:space="preserve">para </w:t>
        </w:r>
      </w:ins>
      <w:r w:rsidR="007A014F" w:rsidRPr="009B47F2">
        <w:rPr>
          <w:i w:val="0"/>
          <w:color w:val="auto"/>
          <w:sz w:val="24"/>
          <w:szCs w:val="24"/>
        </w:rPr>
        <w:t>que adotasse a autorregulação como um pré-requisito para as instituições que desejarem ter convênio com o órgão. Elogiou a apresentação do Sr. Alessandro Roosevelt e pontuou que a prévia autorização do aposentado para a contratação do consignado é, com certeza, um bom caminho</w:t>
      </w:r>
      <w:ins w:id="304" w:author="Larissa Claudia Lopes de Araujo - SPREV" w:date="2021-06-22T14:15:00Z">
        <w:r w:rsidR="007F766B">
          <w:rPr>
            <w:i w:val="0"/>
            <w:color w:val="auto"/>
            <w:sz w:val="24"/>
            <w:szCs w:val="24"/>
          </w:rPr>
          <w:t>.</w:t>
        </w:r>
      </w:ins>
      <w:r w:rsidR="007A014F" w:rsidRPr="009B47F2">
        <w:rPr>
          <w:i w:val="0"/>
          <w:color w:val="auto"/>
          <w:sz w:val="24"/>
          <w:szCs w:val="24"/>
        </w:rPr>
        <w:t xml:space="preserve"> </w:t>
      </w:r>
      <w:del w:id="305" w:author="Larissa Claudia Lopes de Araujo - SPREV" w:date="2021-06-22T14:15:00Z">
        <w:r w:rsidR="007A014F" w:rsidRPr="009B47F2" w:rsidDel="007F766B">
          <w:rPr>
            <w:i w:val="0"/>
            <w:color w:val="auto"/>
            <w:sz w:val="24"/>
            <w:szCs w:val="24"/>
          </w:rPr>
          <w:delText>e c</w:delText>
        </w:r>
      </w:del>
      <w:ins w:id="306" w:author="Larissa Claudia Lopes de Araujo - SPREV" w:date="2021-06-22T14:15:00Z">
        <w:r w:rsidR="007F766B">
          <w:rPr>
            <w:i w:val="0"/>
            <w:color w:val="auto"/>
            <w:sz w:val="24"/>
            <w:szCs w:val="24"/>
          </w:rPr>
          <w:t>C</w:t>
        </w:r>
      </w:ins>
      <w:r w:rsidR="007A014F" w:rsidRPr="009B47F2">
        <w:rPr>
          <w:i w:val="0"/>
          <w:color w:val="auto"/>
          <w:sz w:val="24"/>
          <w:szCs w:val="24"/>
        </w:rPr>
        <w:t xml:space="preserve">itou o que já ocorre com os servidores federais e o saque-aniversário do </w:t>
      </w:r>
      <w:ins w:id="307" w:author="SPREV" w:date="2021-06-17T15:55:00Z">
        <w:r w:rsidR="0080639C" w:rsidRPr="0080639C">
          <w:rPr>
            <w:i w:val="0"/>
            <w:color w:val="auto"/>
            <w:sz w:val="24"/>
            <w:szCs w:val="24"/>
          </w:rPr>
          <w:t xml:space="preserve">Fundo de Garantia por Tempo de Serviço </w:t>
        </w:r>
        <w:r w:rsidR="0080639C">
          <w:rPr>
            <w:i w:val="0"/>
            <w:color w:val="auto"/>
            <w:sz w:val="24"/>
            <w:szCs w:val="24"/>
          </w:rPr>
          <w:t>(</w:t>
        </w:r>
      </w:ins>
      <w:r w:rsidR="007A014F" w:rsidRPr="009B47F2">
        <w:rPr>
          <w:i w:val="0"/>
          <w:color w:val="auto"/>
          <w:sz w:val="24"/>
          <w:szCs w:val="24"/>
        </w:rPr>
        <w:t>FGTS</w:t>
      </w:r>
      <w:ins w:id="308" w:author="SPREV" w:date="2021-06-17T15:56:00Z">
        <w:r w:rsidR="0080639C">
          <w:rPr>
            <w:i w:val="0"/>
            <w:color w:val="auto"/>
            <w:sz w:val="24"/>
            <w:szCs w:val="24"/>
          </w:rPr>
          <w:t>)</w:t>
        </w:r>
      </w:ins>
      <w:r w:rsidR="007A014F" w:rsidRPr="009B47F2">
        <w:rPr>
          <w:i w:val="0"/>
          <w:color w:val="auto"/>
          <w:sz w:val="24"/>
          <w:szCs w:val="24"/>
        </w:rPr>
        <w:t>. Como sugestão, citou o banco de dados biométricos do</w:t>
      </w:r>
      <w:ins w:id="309" w:author="SPREV" w:date="2021-06-17T15:51:00Z">
        <w:r w:rsidR="00267B86" w:rsidRPr="00267B86">
          <w:rPr>
            <w:i w:val="0"/>
            <w:color w:val="auto"/>
            <w:sz w:val="24"/>
            <w:szCs w:val="24"/>
          </w:rPr>
          <w:t xml:space="preserve"> </w:t>
        </w:r>
        <w:r w:rsidR="00267B86" w:rsidRPr="009B47F2">
          <w:rPr>
            <w:i w:val="0"/>
            <w:color w:val="auto"/>
            <w:sz w:val="24"/>
            <w:szCs w:val="24"/>
          </w:rPr>
          <w:t>Tribunal Superior Eleitoral</w:t>
        </w:r>
      </w:ins>
      <w:r w:rsidR="007A014F" w:rsidRPr="009B47F2">
        <w:rPr>
          <w:i w:val="0"/>
          <w:color w:val="auto"/>
          <w:sz w:val="24"/>
          <w:szCs w:val="24"/>
        </w:rPr>
        <w:t xml:space="preserve"> </w:t>
      </w:r>
      <w:ins w:id="310" w:author="SPREV" w:date="2021-06-17T15:52:00Z">
        <w:r w:rsidR="00267B86">
          <w:rPr>
            <w:i w:val="0"/>
            <w:color w:val="auto"/>
            <w:sz w:val="24"/>
            <w:szCs w:val="24"/>
          </w:rPr>
          <w:t>(</w:t>
        </w:r>
      </w:ins>
      <w:r w:rsidR="007A014F" w:rsidRPr="009B47F2">
        <w:rPr>
          <w:i w:val="0"/>
          <w:color w:val="auto"/>
          <w:sz w:val="24"/>
          <w:szCs w:val="24"/>
        </w:rPr>
        <w:t>TSE</w:t>
      </w:r>
      <w:ins w:id="311" w:author="SPREV" w:date="2021-06-17T15:52:00Z">
        <w:r w:rsidR="00267B86">
          <w:rPr>
            <w:i w:val="0"/>
            <w:color w:val="auto"/>
            <w:sz w:val="24"/>
            <w:szCs w:val="24"/>
          </w:rPr>
          <w:t>)</w:t>
        </w:r>
      </w:ins>
      <w:r w:rsidR="007A014F" w:rsidRPr="009B47F2">
        <w:rPr>
          <w:i w:val="0"/>
          <w:color w:val="auto"/>
          <w:sz w:val="24"/>
          <w:szCs w:val="24"/>
        </w:rPr>
        <w:t xml:space="preserve">, como uma possível ajuda que poderia acelerar o processo biometria para os aposentados, trazendo maior segurança </w:t>
      </w:r>
      <w:del w:id="312" w:author="SPREV" w:date="2021-06-17T15:16:00Z">
        <w:r w:rsidR="007A014F" w:rsidRPr="009B47F2" w:rsidDel="00506C49">
          <w:rPr>
            <w:i w:val="0"/>
            <w:color w:val="auto"/>
            <w:sz w:val="24"/>
            <w:szCs w:val="24"/>
          </w:rPr>
          <w:delText xml:space="preserve">por </w:delText>
        </w:r>
      </w:del>
      <w:ins w:id="313" w:author="SPREV" w:date="2021-06-17T15:16:00Z">
        <w:r w:rsidR="00506C49">
          <w:rPr>
            <w:i w:val="0"/>
            <w:color w:val="auto"/>
            <w:sz w:val="24"/>
            <w:szCs w:val="24"/>
          </w:rPr>
          <w:t>às</w:t>
        </w:r>
        <w:r w:rsidR="00506C49" w:rsidRPr="009B47F2">
          <w:rPr>
            <w:i w:val="0"/>
            <w:color w:val="auto"/>
            <w:sz w:val="24"/>
            <w:szCs w:val="24"/>
          </w:rPr>
          <w:t xml:space="preserve"> </w:t>
        </w:r>
      </w:ins>
      <w:r w:rsidR="007A014F" w:rsidRPr="009B47F2">
        <w:rPr>
          <w:i w:val="0"/>
          <w:color w:val="auto"/>
          <w:sz w:val="24"/>
          <w:szCs w:val="24"/>
        </w:rPr>
        <w:t>ocasi</w:t>
      </w:r>
      <w:ins w:id="314" w:author="SPREV" w:date="2021-06-17T15:16:00Z">
        <w:r w:rsidR="00506C49">
          <w:rPr>
            <w:i w:val="0"/>
            <w:color w:val="auto"/>
            <w:sz w:val="24"/>
            <w:szCs w:val="24"/>
          </w:rPr>
          <w:t>ões</w:t>
        </w:r>
      </w:ins>
      <w:del w:id="315" w:author="SPREV" w:date="2021-06-17T15:16:00Z">
        <w:r w:rsidR="007A014F" w:rsidRPr="009B47F2" w:rsidDel="00506C49">
          <w:rPr>
            <w:i w:val="0"/>
            <w:color w:val="auto"/>
            <w:sz w:val="24"/>
            <w:szCs w:val="24"/>
          </w:rPr>
          <w:delText>ão</w:delText>
        </w:r>
      </w:del>
      <w:r w:rsidR="007A014F" w:rsidRPr="009B47F2">
        <w:rPr>
          <w:i w:val="0"/>
          <w:color w:val="auto"/>
          <w:sz w:val="24"/>
          <w:szCs w:val="24"/>
        </w:rPr>
        <w:t xml:space="preserve"> das operações de crédito consignado. Encerrou declarando total disponibilidade para participar do grupo de trabalho por entender que é uma iniciativa importante na busca por melhorias na qualidade da oferta e na redução dos casos de reclamações que tem deixado todos em uma situação bem desconfortável. O </w:t>
      </w:r>
      <w:r w:rsidR="007A014F" w:rsidRPr="00C30980">
        <w:rPr>
          <w:b/>
          <w:i w:val="0"/>
          <w:color w:val="auto"/>
          <w:sz w:val="24"/>
          <w:szCs w:val="24"/>
        </w:rPr>
        <w:t>Sr. Presidente</w:t>
      </w:r>
      <w:r w:rsidR="007A014F" w:rsidRPr="009B47F2">
        <w:rPr>
          <w:i w:val="0"/>
          <w:color w:val="auto"/>
          <w:sz w:val="24"/>
          <w:szCs w:val="24"/>
        </w:rPr>
        <w:t xml:space="preserve"> seguiu com a pauta e convidou o </w:t>
      </w:r>
      <w:r w:rsidR="007A014F" w:rsidRPr="00C30980">
        <w:rPr>
          <w:b/>
          <w:i w:val="0"/>
          <w:color w:val="auto"/>
          <w:sz w:val="24"/>
          <w:szCs w:val="24"/>
        </w:rPr>
        <w:t>Sr. Alan do Nascimento</w:t>
      </w:r>
      <w:r w:rsidR="007A014F" w:rsidRPr="009B47F2">
        <w:rPr>
          <w:i w:val="0"/>
          <w:color w:val="auto"/>
          <w:sz w:val="24"/>
          <w:szCs w:val="24"/>
        </w:rPr>
        <w:t xml:space="preserve"> para fazer sua explanação. O Diretor de Relacionamento da DATAPREV, agradeceu a oportunidade e falou sobre </w:t>
      </w:r>
      <w:del w:id="316" w:author="SPREV" w:date="2021-06-17T15:45:00Z">
        <w:r w:rsidR="007A014F" w:rsidRPr="009B47F2" w:rsidDel="00267B86">
          <w:rPr>
            <w:i w:val="0"/>
            <w:color w:val="auto"/>
            <w:sz w:val="24"/>
            <w:szCs w:val="24"/>
          </w:rPr>
          <w:delText>su</w:delText>
        </w:r>
      </w:del>
      <w:r w:rsidR="007A014F" w:rsidRPr="009B47F2">
        <w:rPr>
          <w:i w:val="0"/>
          <w:color w:val="auto"/>
          <w:sz w:val="24"/>
          <w:szCs w:val="24"/>
        </w:rPr>
        <w:t>as questões que considera estruturantes</w:t>
      </w:r>
      <w:ins w:id="317" w:author="Larissa Claudia Lopes de Araujo - SPREV" w:date="2021-06-18T11:46:00Z">
        <w:r w:rsidR="0024189D">
          <w:rPr>
            <w:i w:val="0"/>
            <w:color w:val="auto"/>
            <w:sz w:val="24"/>
            <w:szCs w:val="24"/>
          </w:rPr>
          <w:t xml:space="preserve"> do consignado. </w:t>
        </w:r>
      </w:ins>
      <w:ins w:id="318" w:author="Larissa Claudia Lopes de Araujo - SPREV" w:date="2021-06-18T11:47:00Z">
        <w:r w:rsidR="0024189D">
          <w:rPr>
            <w:i w:val="0"/>
            <w:color w:val="auto"/>
            <w:sz w:val="24"/>
            <w:szCs w:val="24"/>
          </w:rPr>
          <w:t xml:space="preserve">Informou que </w:t>
        </w:r>
      </w:ins>
      <w:del w:id="319" w:author="Larissa Claudia Lopes de Araujo - SPREV" w:date="2021-06-18T11:47:00Z">
        <w:r w:rsidR="007A014F" w:rsidRPr="009B47F2" w:rsidDel="0024189D">
          <w:rPr>
            <w:i w:val="0"/>
            <w:color w:val="auto"/>
            <w:sz w:val="24"/>
            <w:szCs w:val="24"/>
          </w:rPr>
          <w:delText xml:space="preserve">, </w:delText>
        </w:r>
      </w:del>
      <w:r w:rsidR="007A014F" w:rsidRPr="009B47F2">
        <w:rPr>
          <w:i w:val="0"/>
          <w:color w:val="auto"/>
          <w:sz w:val="24"/>
          <w:szCs w:val="24"/>
        </w:rPr>
        <w:t xml:space="preserve">a forma de condução do processo de modernização do sistema junto aos bancos, </w:t>
      </w:r>
      <w:del w:id="320" w:author="Larissa Claudia Lopes de Araujo - SPREV" w:date="2021-06-18T11:47:00Z">
        <w:r w:rsidR="007A014F" w:rsidRPr="009B47F2" w:rsidDel="0024189D">
          <w:rPr>
            <w:i w:val="0"/>
            <w:color w:val="auto"/>
            <w:sz w:val="24"/>
            <w:szCs w:val="24"/>
          </w:rPr>
          <w:delText xml:space="preserve">com </w:delText>
        </w:r>
      </w:del>
      <w:r w:rsidR="007A014F" w:rsidRPr="009B47F2">
        <w:rPr>
          <w:i w:val="0"/>
          <w:color w:val="auto"/>
          <w:sz w:val="24"/>
          <w:szCs w:val="24"/>
        </w:rPr>
        <w:t>a troca de experiências e ampla discussão</w:t>
      </w:r>
      <w:ins w:id="321" w:author="Larissa Claudia Lopes de Araujo - SPREV" w:date="2021-06-18T11:48:00Z">
        <w:r w:rsidR="0024189D">
          <w:rPr>
            <w:i w:val="0"/>
            <w:color w:val="auto"/>
            <w:sz w:val="24"/>
            <w:szCs w:val="24"/>
          </w:rPr>
          <w:t>,</w:t>
        </w:r>
      </w:ins>
      <w:r w:rsidR="007A014F" w:rsidRPr="009B47F2">
        <w:rPr>
          <w:i w:val="0"/>
          <w:color w:val="auto"/>
          <w:sz w:val="24"/>
          <w:szCs w:val="24"/>
        </w:rPr>
        <w:t xml:space="preserve"> </w:t>
      </w:r>
      <w:del w:id="322" w:author="Larissa Claudia Lopes de Araujo - SPREV" w:date="2021-06-18T11:47:00Z">
        <w:r w:rsidR="007A014F" w:rsidRPr="009B47F2" w:rsidDel="0024189D">
          <w:rPr>
            <w:i w:val="0"/>
            <w:color w:val="auto"/>
            <w:sz w:val="24"/>
            <w:szCs w:val="24"/>
          </w:rPr>
          <w:delText xml:space="preserve">que </w:delText>
        </w:r>
      </w:del>
      <w:r w:rsidR="007A014F" w:rsidRPr="009B47F2">
        <w:rPr>
          <w:i w:val="0"/>
          <w:color w:val="auto"/>
          <w:sz w:val="24"/>
          <w:szCs w:val="24"/>
        </w:rPr>
        <w:t xml:space="preserve">cominou </w:t>
      </w:r>
      <w:del w:id="323" w:author="Larissa Claudia Lopes de Araujo - SPREV" w:date="2021-06-18T11:48:00Z">
        <w:r w:rsidR="007A014F" w:rsidRPr="009B47F2" w:rsidDel="0024189D">
          <w:rPr>
            <w:i w:val="0"/>
            <w:color w:val="auto"/>
            <w:sz w:val="24"/>
            <w:szCs w:val="24"/>
          </w:rPr>
          <w:delText xml:space="preserve">com </w:delText>
        </w:r>
      </w:del>
      <w:ins w:id="324" w:author="Larissa Claudia Lopes de Araujo - SPREV" w:date="2021-06-18T11:48:00Z">
        <w:r w:rsidR="0024189D">
          <w:rPr>
            <w:i w:val="0"/>
            <w:color w:val="auto"/>
            <w:sz w:val="24"/>
            <w:szCs w:val="24"/>
          </w:rPr>
          <w:t>na</w:t>
        </w:r>
        <w:r w:rsidR="0024189D" w:rsidRPr="009B47F2">
          <w:rPr>
            <w:i w:val="0"/>
            <w:color w:val="auto"/>
            <w:sz w:val="24"/>
            <w:szCs w:val="24"/>
          </w:rPr>
          <w:t xml:space="preserve"> </w:t>
        </w:r>
      </w:ins>
      <w:r w:rsidR="007A014F" w:rsidRPr="009B47F2">
        <w:rPr>
          <w:i w:val="0"/>
          <w:color w:val="auto"/>
          <w:sz w:val="24"/>
          <w:szCs w:val="24"/>
        </w:rPr>
        <w:t>implantação da averbação on-line</w:t>
      </w:r>
      <w:ins w:id="325" w:author="Larissa Claudia Lopes de Araujo - SPREV" w:date="2021-06-18T11:49:00Z">
        <w:r w:rsidR="0024189D">
          <w:rPr>
            <w:i w:val="0"/>
            <w:color w:val="auto"/>
            <w:sz w:val="24"/>
            <w:szCs w:val="24"/>
          </w:rPr>
          <w:t>,</w:t>
        </w:r>
      </w:ins>
      <w:r w:rsidR="007A014F" w:rsidRPr="009B47F2">
        <w:rPr>
          <w:i w:val="0"/>
          <w:color w:val="auto"/>
          <w:sz w:val="24"/>
          <w:szCs w:val="24"/>
        </w:rPr>
        <w:t xml:space="preserve"> de</w:t>
      </w:r>
      <w:ins w:id="326" w:author="Larissa Claudia Lopes de Araujo - SPREV" w:date="2021-06-18T11:49:00Z">
        <w:r w:rsidR="0024189D">
          <w:rPr>
            <w:i w:val="0"/>
            <w:color w:val="auto"/>
            <w:sz w:val="24"/>
            <w:szCs w:val="24"/>
          </w:rPr>
          <w:t>ntre</w:t>
        </w:r>
      </w:ins>
      <w:r w:rsidR="007A014F" w:rsidRPr="009B47F2">
        <w:rPr>
          <w:i w:val="0"/>
          <w:color w:val="auto"/>
          <w:sz w:val="24"/>
          <w:szCs w:val="24"/>
        </w:rPr>
        <w:t xml:space="preserve"> </w:t>
      </w:r>
      <w:del w:id="327" w:author="Larissa Claudia Lopes de Araujo - SPREV" w:date="2021-06-18T11:53:00Z">
        <w:r w:rsidR="007A014F" w:rsidRPr="009B47F2" w:rsidDel="0024189D">
          <w:rPr>
            <w:i w:val="0"/>
            <w:color w:val="auto"/>
            <w:sz w:val="24"/>
            <w:szCs w:val="24"/>
          </w:rPr>
          <w:delText>um conjunto</w:delText>
        </w:r>
      </w:del>
      <w:ins w:id="328" w:author="Larissa Claudia Lopes de Araujo - SPREV" w:date="2021-06-18T11:49:00Z">
        <w:r w:rsidR="0024189D">
          <w:rPr>
            <w:i w:val="0"/>
            <w:color w:val="auto"/>
            <w:sz w:val="24"/>
            <w:szCs w:val="24"/>
          </w:rPr>
          <w:t>outros</w:t>
        </w:r>
      </w:ins>
      <w:del w:id="329" w:author="Larissa Claudia Lopes de Araujo - SPREV" w:date="2021-06-18T11:49:00Z">
        <w:r w:rsidR="007A014F" w:rsidRPr="009B47F2" w:rsidDel="0024189D">
          <w:rPr>
            <w:i w:val="0"/>
            <w:color w:val="auto"/>
            <w:sz w:val="24"/>
            <w:szCs w:val="24"/>
          </w:rPr>
          <w:delText xml:space="preserve"> de</w:delText>
        </w:r>
      </w:del>
      <w:r w:rsidR="007A014F" w:rsidRPr="009B47F2">
        <w:rPr>
          <w:i w:val="0"/>
          <w:color w:val="auto"/>
          <w:sz w:val="24"/>
          <w:szCs w:val="24"/>
        </w:rPr>
        <w:t xml:space="preserve"> serviços. </w:t>
      </w:r>
      <w:ins w:id="330" w:author="Larissa Claudia Lopes de Araujo - SPREV" w:date="2021-06-18T11:50:00Z">
        <w:r w:rsidR="0024189D">
          <w:rPr>
            <w:i w:val="0"/>
            <w:color w:val="auto"/>
            <w:sz w:val="24"/>
            <w:szCs w:val="24"/>
          </w:rPr>
          <w:t>Acre</w:t>
        </w:r>
      </w:ins>
      <w:ins w:id="331" w:author="Larissa Claudia Lopes de Araujo - SPREV" w:date="2021-06-18T11:51:00Z">
        <w:r w:rsidR="0024189D">
          <w:rPr>
            <w:i w:val="0"/>
            <w:color w:val="auto"/>
            <w:sz w:val="24"/>
            <w:szCs w:val="24"/>
          </w:rPr>
          <w:t xml:space="preserve">scentou que </w:t>
        </w:r>
      </w:ins>
      <w:del w:id="332" w:author="Larissa Claudia Lopes de Araujo - SPREV" w:date="2021-06-18T11:52:00Z">
        <w:r w:rsidR="007A014F" w:rsidRPr="009B47F2" w:rsidDel="0024189D">
          <w:rPr>
            <w:i w:val="0"/>
            <w:color w:val="auto"/>
            <w:sz w:val="24"/>
            <w:szCs w:val="24"/>
          </w:rPr>
          <w:delText xml:space="preserve">Disse que é chegada a hora de </w:delText>
        </w:r>
      </w:del>
      <w:ins w:id="333" w:author="Larissa Claudia Lopes de Araujo - SPREV" w:date="2021-06-18T11:52:00Z">
        <w:r w:rsidR="0024189D">
          <w:rPr>
            <w:i w:val="0"/>
            <w:color w:val="auto"/>
            <w:sz w:val="24"/>
            <w:szCs w:val="24"/>
          </w:rPr>
          <w:t xml:space="preserve">acredita ser um bom momento </w:t>
        </w:r>
      </w:ins>
      <w:del w:id="334" w:author="Larissa Claudia Lopes de Araujo - SPREV" w:date="2021-06-18T11:52:00Z">
        <w:r w:rsidR="007A014F" w:rsidRPr="009B47F2" w:rsidDel="0024189D">
          <w:rPr>
            <w:i w:val="0"/>
            <w:color w:val="auto"/>
            <w:sz w:val="24"/>
            <w:szCs w:val="24"/>
          </w:rPr>
          <w:delText xml:space="preserve">partir </w:delText>
        </w:r>
      </w:del>
      <w:r w:rsidR="007A014F" w:rsidRPr="009B47F2">
        <w:rPr>
          <w:i w:val="0"/>
          <w:color w:val="auto"/>
          <w:sz w:val="24"/>
          <w:szCs w:val="24"/>
        </w:rPr>
        <w:t xml:space="preserve">para </w:t>
      </w:r>
      <w:ins w:id="335" w:author="Larissa Claudia Lopes de Araujo - SPREV" w:date="2021-06-18T11:52:00Z">
        <w:r w:rsidR="0024189D">
          <w:rPr>
            <w:i w:val="0"/>
            <w:color w:val="auto"/>
            <w:sz w:val="24"/>
            <w:szCs w:val="24"/>
          </w:rPr>
          <w:t>iniciar</w:t>
        </w:r>
      </w:ins>
      <w:del w:id="336" w:author="Larissa Claudia Lopes de Araujo - SPREV" w:date="2021-06-18T11:52:00Z">
        <w:r w:rsidR="007A014F" w:rsidRPr="009B47F2" w:rsidDel="0024189D">
          <w:rPr>
            <w:i w:val="0"/>
            <w:color w:val="auto"/>
            <w:sz w:val="24"/>
            <w:szCs w:val="24"/>
          </w:rPr>
          <w:delText>um</w:delText>
        </w:r>
      </w:del>
      <w:r w:rsidR="007A014F" w:rsidRPr="009B47F2">
        <w:rPr>
          <w:i w:val="0"/>
          <w:color w:val="auto"/>
          <w:sz w:val="24"/>
          <w:szCs w:val="24"/>
        </w:rPr>
        <w:t xml:space="preserve"> novo ciclo com a melhoria dos instrumentos de acompanhamento, monitoramento e controle dos trabalhos, criando instrumentos para evitar que novos problemas aconteçam, principalmente </w:t>
      </w:r>
      <w:del w:id="337" w:author="Larissa Claudia Lopes de Araujo - SPREV" w:date="2021-06-18T11:53:00Z">
        <w:r w:rsidR="007A014F" w:rsidRPr="009B47F2" w:rsidDel="0024189D">
          <w:rPr>
            <w:i w:val="0"/>
            <w:color w:val="auto"/>
            <w:sz w:val="24"/>
            <w:szCs w:val="24"/>
          </w:rPr>
          <w:delText xml:space="preserve">pensando </w:delText>
        </w:r>
      </w:del>
      <w:r w:rsidR="007A014F" w:rsidRPr="009B47F2">
        <w:rPr>
          <w:i w:val="0"/>
          <w:color w:val="auto"/>
          <w:sz w:val="24"/>
          <w:szCs w:val="24"/>
        </w:rPr>
        <w:t>na implantação da biometria para a autorização dos beneficiários, além de um conjunto de soluções qu</w:t>
      </w:r>
      <w:del w:id="338" w:author="SPREV" w:date="2021-06-17T15:46:00Z">
        <w:r w:rsidR="007A014F" w:rsidRPr="009B47F2" w:rsidDel="00267B86">
          <w:rPr>
            <w:i w:val="0"/>
            <w:color w:val="auto"/>
            <w:sz w:val="24"/>
            <w:szCs w:val="24"/>
          </w:rPr>
          <w:delText>a</w:delText>
        </w:r>
      </w:del>
      <w:ins w:id="339" w:author="SPREV" w:date="2021-06-17T15:46:00Z">
        <w:r w:rsidR="00267B86">
          <w:rPr>
            <w:i w:val="0"/>
            <w:color w:val="auto"/>
            <w:sz w:val="24"/>
            <w:szCs w:val="24"/>
          </w:rPr>
          <w:t>e</w:t>
        </w:r>
      </w:ins>
      <w:r w:rsidR="007A014F" w:rsidRPr="009B47F2">
        <w:rPr>
          <w:i w:val="0"/>
          <w:color w:val="auto"/>
          <w:sz w:val="24"/>
          <w:szCs w:val="24"/>
        </w:rPr>
        <w:t xml:space="preserve"> alcancem os vários tipos de públicos existentes no mercado. Falou da necessidade de se obter informações com rapidez, buscando a identificação precoce dos </w:t>
      </w:r>
      <w:ins w:id="340" w:author="Larissa Claudia Lopes de Araujo - SPREV" w:date="2021-06-18T11:59:00Z">
        <w:r w:rsidR="00670A60">
          <w:rPr>
            <w:i w:val="0"/>
            <w:color w:val="auto"/>
            <w:sz w:val="24"/>
            <w:szCs w:val="24"/>
          </w:rPr>
          <w:t xml:space="preserve">reais </w:t>
        </w:r>
      </w:ins>
      <w:r w:rsidR="007A014F" w:rsidRPr="009B47F2">
        <w:rPr>
          <w:i w:val="0"/>
          <w:color w:val="auto"/>
          <w:sz w:val="24"/>
          <w:szCs w:val="24"/>
        </w:rPr>
        <w:t>problemas, criando instrumentos que identifiquem os correspondentes</w:t>
      </w:r>
      <w:ins w:id="341" w:author="Larissa Claudia Lopes de Araujo - SPREV" w:date="2021-06-18T11:59:00Z">
        <w:r w:rsidR="00670A60">
          <w:rPr>
            <w:i w:val="0"/>
            <w:color w:val="auto"/>
            <w:sz w:val="24"/>
            <w:szCs w:val="24"/>
          </w:rPr>
          <w:t xml:space="preserve"> bancários</w:t>
        </w:r>
      </w:ins>
      <w:r w:rsidR="007A014F" w:rsidRPr="009B47F2">
        <w:rPr>
          <w:i w:val="0"/>
          <w:color w:val="auto"/>
          <w:sz w:val="24"/>
          <w:szCs w:val="24"/>
        </w:rPr>
        <w:t xml:space="preserve"> problemáticos, inclusive, com a ajuda da </w:t>
      </w:r>
      <w:ins w:id="342" w:author="SPREV" w:date="2021-06-17T15:48:00Z">
        <w:r w:rsidR="00267B86">
          <w:rPr>
            <w:i w:val="0"/>
            <w:color w:val="auto"/>
            <w:sz w:val="24"/>
            <w:szCs w:val="24"/>
          </w:rPr>
          <w:t>Secretaria Nacional do Consumidor (</w:t>
        </w:r>
      </w:ins>
      <w:r w:rsidR="007A014F" w:rsidRPr="009B47F2">
        <w:rPr>
          <w:i w:val="0"/>
          <w:color w:val="auto"/>
          <w:sz w:val="24"/>
          <w:szCs w:val="24"/>
        </w:rPr>
        <w:t>SENACON</w:t>
      </w:r>
      <w:ins w:id="343" w:author="SPREV" w:date="2021-06-17T15:48:00Z">
        <w:r w:rsidR="00267B86">
          <w:rPr>
            <w:i w:val="0"/>
            <w:color w:val="auto"/>
            <w:sz w:val="24"/>
            <w:szCs w:val="24"/>
          </w:rPr>
          <w:t>)</w:t>
        </w:r>
      </w:ins>
      <w:r w:rsidR="007A014F" w:rsidRPr="009B47F2">
        <w:rPr>
          <w:i w:val="0"/>
          <w:color w:val="auto"/>
          <w:sz w:val="24"/>
          <w:szCs w:val="24"/>
        </w:rPr>
        <w:t>. Prosseguindo</w:t>
      </w:r>
      <w:ins w:id="344" w:author="Larissa Claudia Lopes de Araujo - SPREV" w:date="2021-06-18T11:54:00Z">
        <w:r w:rsidR="0024189D">
          <w:rPr>
            <w:i w:val="0"/>
            <w:color w:val="auto"/>
            <w:sz w:val="24"/>
            <w:szCs w:val="24"/>
          </w:rPr>
          <w:t>,</w:t>
        </w:r>
      </w:ins>
      <w:r w:rsidR="007A014F" w:rsidRPr="009B47F2">
        <w:rPr>
          <w:i w:val="0"/>
          <w:color w:val="auto"/>
          <w:sz w:val="24"/>
          <w:szCs w:val="24"/>
        </w:rPr>
        <w:t xml:space="preserve"> explicou que no processo de averbação, a DATAPREV recebe apenas o necessário para implantação do desconto, e defendeu</w:t>
      </w:r>
      <w:ins w:id="345" w:author="Larissa Claudia Lopes de Araujo - SPREV" w:date="2021-06-18T11:54:00Z">
        <w:r w:rsidR="0024189D">
          <w:rPr>
            <w:i w:val="0"/>
            <w:color w:val="auto"/>
            <w:sz w:val="24"/>
            <w:szCs w:val="24"/>
          </w:rPr>
          <w:t xml:space="preserve"> a criação de</w:t>
        </w:r>
      </w:ins>
      <w:ins w:id="346" w:author="Larissa Claudia Lopes de Araujo - SPREV" w:date="2021-06-18T12:01:00Z">
        <w:r w:rsidR="00670A60">
          <w:rPr>
            <w:i w:val="0"/>
            <w:color w:val="auto"/>
            <w:sz w:val="24"/>
            <w:szCs w:val="24"/>
          </w:rPr>
          <w:t xml:space="preserve"> </w:t>
        </w:r>
      </w:ins>
      <w:del w:id="347" w:author="Larissa Claudia Lopes de Araujo - SPREV" w:date="2021-06-18T12:03:00Z">
        <w:r w:rsidR="007A014F" w:rsidRPr="009B47F2" w:rsidDel="00670A60">
          <w:rPr>
            <w:i w:val="0"/>
            <w:color w:val="auto"/>
            <w:sz w:val="24"/>
            <w:szCs w:val="24"/>
          </w:rPr>
          <w:delText xml:space="preserve"> </w:delText>
        </w:r>
      </w:del>
      <w:r w:rsidR="007A014F" w:rsidRPr="009B47F2">
        <w:rPr>
          <w:i w:val="0"/>
          <w:color w:val="auto"/>
          <w:sz w:val="24"/>
          <w:szCs w:val="24"/>
        </w:rPr>
        <w:t>punições mais severas para que</w:t>
      </w:r>
      <w:ins w:id="348" w:author="Larissa Claudia Lopes de Araujo - SPREV" w:date="2021-06-18T11:55:00Z">
        <w:r w:rsidR="0024189D">
          <w:rPr>
            <w:i w:val="0"/>
            <w:color w:val="auto"/>
            <w:sz w:val="24"/>
            <w:szCs w:val="24"/>
          </w:rPr>
          <w:t>m</w:t>
        </w:r>
      </w:ins>
      <w:r w:rsidR="007A014F" w:rsidRPr="009B47F2">
        <w:rPr>
          <w:i w:val="0"/>
          <w:color w:val="auto"/>
          <w:sz w:val="24"/>
          <w:szCs w:val="24"/>
        </w:rPr>
        <w:t xml:space="preserve"> burla</w:t>
      </w:r>
      <w:ins w:id="349" w:author="Larissa Claudia Lopes de Araujo - SPREV" w:date="2021-06-18T11:55:00Z">
        <w:r w:rsidR="0024189D">
          <w:rPr>
            <w:i w:val="0"/>
            <w:color w:val="auto"/>
            <w:sz w:val="24"/>
            <w:szCs w:val="24"/>
          </w:rPr>
          <w:t>r</w:t>
        </w:r>
      </w:ins>
      <w:r w:rsidR="007A014F" w:rsidRPr="009B47F2">
        <w:rPr>
          <w:i w:val="0"/>
          <w:color w:val="auto"/>
          <w:sz w:val="24"/>
          <w:szCs w:val="24"/>
        </w:rPr>
        <w:t xml:space="preserve"> o sistema, desencorajando</w:t>
      </w:r>
      <w:del w:id="350" w:author="Larissa Claudia Lopes de Araujo - SPREV" w:date="2021-06-18T11:55:00Z">
        <w:r w:rsidR="007A014F" w:rsidRPr="009B47F2" w:rsidDel="0024189D">
          <w:rPr>
            <w:i w:val="0"/>
            <w:color w:val="auto"/>
            <w:sz w:val="24"/>
            <w:szCs w:val="24"/>
          </w:rPr>
          <w:delText xml:space="preserve"> que</w:delText>
        </w:r>
      </w:del>
      <w:ins w:id="351" w:author="Larissa Claudia Lopes de Araujo - SPREV" w:date="2021-06-18T11:55:00Z">
        <w:r w:rsidR="0024189D">
          <w:rPr>
            <w:i w:val="0"/>
            <w:color w:val="auto"/>
            <w:sz w:val="24"/>
            <w:szCs w:val="24"/>
          </w:rPr>
          <w:t>, com isso, a</w:t>
        </w:r>
      </w:ins>
      <w:r w:rsidR="007A014F" w:rsidRPr="009B47F2">
        <w:rPr>
          <w:i w:val="0"/>
          <w:color w:val="auto"/>
          <w:sz w:val="24"/>
          <w:szCs w:val="24"/>
        </w:rPr>
        <w:t xml:space="preserve"> </w:t>
      </w:r>
      <w:del w:id="352" w:author="Larissa Claudia Lopes de Araujo - SPREV" w:date="2021-06-18T12:04:00Z">
        <w:r w:rsidR="007A014F" w:rsidRPr="009B47F2" w:rsidDel="00670A60">
          <w:rPr>
            <w:i w:val="0"/>
            <w:color w:val="auto"/>
            <w:sz w:val="24"/>
            <w:szCs w:val="24"/>
          </w:rPr>
          <w:delText xml:space="preserve">pratica </w:delText>
        </w:r>
      </w:del>
      <w:ins w:id="353" w:author="Larissa Claudia Lopes de Araujo - SPREV" w:date="2021-06-18T12:04:00Z">
        <w:r w:rsidR="00670A60" w:rsidRPr="009B47F2">
          <w:rPr>
            <w:i w:val="0"/>
            <w:color w:val="auto"/>
            <w:sz w:val="24"/>
            <w:szCs w:val="24"/>
          </w:rPr>
          <w:t>pr</w:t>
        </w:r>
        <w:r w:rsidR="00670A60">
          <w:rPr>
            <w:i w:val="0"/>
            <w:color w:val="auto"/>
            <w:sz w:val="24"/>
            <w:szCs w:val="24"/>
          </w:rPr>
          <w:t>á</w:t>
        </w:r>
        <w:r w:rsidR="00670A60" w:rsidRPr="009B47F2">
          <w:rPr>
            <w:i w:val="0"/>
            <w:color w:val="auto"/>
            <w:sz w:val="24"/>
            <w:szCs w:val="24"/>
          </w:rPr>
          <w:t xml:space="preserve">tica </w:t>
        </w:r>
      </w:ins>
      <w:ins w:id="354" w:author="Larissa Claudia Lopes de Araujo - SPREV" w:date="2021-06-18T11:55:00Z">
        <w:r w:rsidR="0024189D">
          <w:rPr>
            <w:i w:val="0"/>
            <w:color w:val="auto"/>
            <w:sz w:val="24"/>
            <w:szCs w:val="24"/>
          </w:rPr>
          <w:t>d</w:t>
        </w:r>
      </w:ins>
      <w:r w:rsidR="007A014F" w:rsidRPr="009B47F2">
        <w:rPr>
          <w:i w:val="0"/>
          <w:color w:val="auto"/>
          <w:sz w:val="24"/>
          <w:szCs w:val="24"/>
        </w:rPr>
        <w:t>e</w:t>
      </w:r>
      <w:del w:id="355" w:author="Larissa Claudia Lopes de Araujo - SPREV" w:date="2021-06-18T12:04:00Z">
        <w:r w:rsidR="007A014F" w:rsidRPr="009B47F2" w:rsidDel="00670A60">
          <w:rPr>
            <w:i w:val="0"/>
            <w:color w:val="auto"/>
            <w:sz w:val="24"/>
            <w:szCs w:val="24"/>
          </w:rPr>
          <w:delText>sse tipo de</w:delText>
        </w:r>
      </w:del>
      <w:r w:rsidR="007A014F" w:rsidRPr="009B47F2">
        <w:rPr>
          <w:i w:val="0"/>
          <w:color w:val="auto"/>
          <w:sz w:val="24"/>
          <w:szCs w:val="24"/>
        </w:rPr>
        <w:t xml:space="preserve"> irregularidade</w:t>
      </w:r>
      <w:ins w:id="356" w:author="Larissa Claudia Lopes de Araujo - SPREV" w:date="2021-06-18T12:04:00Z">
        <w:r w:rsidR="00670A60">
          <w:rPr>
            <w:i w:val="0"/>
            <w:color w:val="auto"/>
            <w:sz w:val="24"/>
            <w:szCs w:val="24"/>
          </w:rPr>
          <w:t>s</w:t>
        </w:r>
      </w:ins>
      <w:r w:rsidR="007A014F" w:rsidRPr="009B47F2">
        <w:rPr>
          <w:i w:val="0"/>
          <w:color w:val="auto"/>
          <w:sz w:val="24"/>
          <w:szCs w:val="24"/>
        </w:rPr>
        <w:t xml:space="preserve">. Salientou que o processo precisa continuar sendo aprimorado tanto pela Previdência como pelos bancos e colocou a DATAPREV a </w:t>
      </w:r>
      <w:del w:id="357" w:author="Larissa Claudia Lopes de Araujo - SPREV" w:date="2021-06-18T12:04:00Z">
        <w:r w:rsidR="007A014F" w:rsidRPr="009B47F2" w:rsidDel="00670A60">
          <w:rPr>
            <w:i w:val="0"/>
            <w:color w:val="auto"/>
            <w:sz w:val="24"/>
            <w:szCs w:val="24"/>
          </w:rPr>
          <w:delText xml:space="preserve">inteira </w:delText>
        </w:r>
      </w:del>
      <w:r w:rsidR="007A014F" w:rsidRPr="009B47F2">
        <w:rPr>
          <w:i w:val="0"/>
          <w:color w:val="auto"/>
          <w:sz w:val="24"/>
          <w:szCs w:val="24"/>
        </w:rPr>
        <w:t xml:space="preserve">disposição para colaborar </w:t>
      </w:r>
      <w:del w:id="358" w:author="Larissa Claudia Lopes de Araujo - SPREV" w:date="2021-06-18T13:12:00Z">
        <w:r w:rsidR="007A014F" w:rsidRPr="009B47F2" w:rsidDel="00F7593D">
          <w:rPr>
            <w:i w:val="0"/>
            <w:color w:val="auto"/>
            <w:sz w:val="24"/>
            <w:szCs w:val="24"/>
          </w:rPr>
          <w:delText xml:space="preserve">tanto </w:delText>
        </w:r>
      </w:del>
      <w:r w:rsidR="007A014F" w:rsidRPr="009B47F2">
        <w:rPr>
          <w:i w:val="0"/>
          <w:color w:val="auto"/>
          <w:sz w:val="24"/>
          <w:szCs w:val="24"/>
        </w:rPr>
        <w:t>no</w:t>
      </w:r>
      <w:ins w:id="359" w:author="Larissa Claudia Lopes de Araujo - SPREV" w:date="2021-06-18T13:15:00Z">
        <w:r w:rsidR="00F7593D">
          <w:rPr>
            <w:i w:val="0"/>
            <w:color w:val="auto"/>
            <w:sz w:val="24"/>
            <w:szCs w:val="24"/>
          </w:rPr>
          <w:t>s</w:t>
        </w:r>
      </w:ins>
      <w:r w:rsidR="007A014F" w:rsidRPr="009B47F2">
        <w:rPr>
          <w:i w:val="0"/>
          <w:color w:val="auto"/>
          <w:sz w:val="24"/>
          <w:szCs w:val="24"/>
        </w:rPr>
        <w:t xml:space="preserve"> processo</w:t>
      </w:r>
      <w:ins w:id="360" w:author="Larissa Claudia Lopes de Araujo - SPREV" w:date="2021-06-18T13:15:00Z">
        <w:r w:rsidR="00F7593D">
          <w:rPr>
            <w:i w:val="0"/>
            <w:color w:val="auto"/>
            <w:sz w:val="24"/>
            <w:szCs w:val="24"/>
          </w:rPr>
          <w:t>s</w:t>
        </w:r>
      </w:ins>
      <w:r w:rsidR="007A014F" w:rsidRPr="009B47F2">
        <w:rPr>
          <w:i w:val="0"/>
          <w:color w:val="auto"/>
          <w:sz w:val="24"/>
          <w:szCs w:val="24"/>
        </w:rPr>
        <w:t xml:space="preserve"> de tratamento na entrada dos dados, </w:t>
      </w:r>
      <w:del w:id="361" w:author="Larissa Claudia Lopes de Araujo - SPREV" w:date="2021-06-18T13:15:00Z">
        <w:r w:rsidR="007A014F" w:rsidRPr="009B47F2" w:rsidDel="00F7593D">
          <w:rPr>
            <w:i w:val="0"/>
            <w:color w:val="auto"/>
            <w:sz w:val="24"/>
            <w:szCs w:val="24"/>
          </w:rPr>
          <w:delText xml:space="preserve">como no tratamento </w:delText>
        </w:r>
      </w:del>
      <w:r w:rsidR="007A014F" w:rsidRPr="009B47F2">
        <w:rPr>
          <w:i w:val="0"/>
          <w:color w:val="auto"/>
          <w:sz w:val="24"/>
          <w:szCs w:val="24"/>
        </w:rPr>
        <w:t>do</w:t>
      </w:r>
      <w:ins w:id="362" w:author="Larissa Claudia Lopes de Araujo - SPREV" w:date="2021-06-18T13:16:00Z">
        <w:r w:rsidR="00F7593D">
          <w:rPr>
            <w:i w:val="0"/>
            <w:color w:val="auto"/>
            <w:sz w:val="24"/>
            <w:szCs w:val="24"/>
          </w:rPr>
          <w:t>s</w:t>
        </w:r>
      </w:ins>
      <w:r w:rsidR="007A014F" w:rsidRPr="009B47F2">
        <w:rPr>
          <w:i w:val="0"/>
          <w:color w:val="auto"/>
          <w:sz w:val="24"/>
          <w:szCs w:val="24"/>
        </w:rPr>
        <w:t xml:space="preserve"> resultado</w:t>
      </w:r>
      <w:ins w:id="363" w:author="Larissa Claudia Lopes de Araujo - SPREV" w:date="2021-06-18T13:16:00Z">
        <w:r w:rsidR="00F7593D">
          <w:rPr>
            <w:i w:val="0"/>
            <w:color w:val="auto"/>
            <w:sz w:val="24"/>
            <w:szCs w:val="24"/>
          </w:rPr>
          <w:t>s</w:t>
        </w:r>
      </w:ins>
      <w:r w:rsidR="007A014F" w:rsidRPr="009B47F2">
        <w:rPr>
          <w:i w:val="0"/>
          <w:color w:val="auto"/>
          <w:sz w:val="24"/>
          <w:szCs w:val="24"/>
        </w:rPr>
        <w:t xml:space="preserve"> e no apoio às instituições responsáveis pelo monitoramento e punição</w:t>
      </w:r>
      <w:del w:id="364" w:author="Larissa Claudia Lopes de Araujo - SPREV" w:date="2021-06-18T13:16:00Z">
        <w:r w:rsidR="007A014F" w:rsidRPr="009B47F2" w:rsidDel="00F7593D">
          <w:rPr>
            <w:i w:val="0"/>
            <w:color w:val="auto"/>
            <w:sz w:val="24"/>
            <w:szCs w:val="24"/>
          </w:rPr>
          <w:delText xml:space="preserve"> dos que não cumprem o que está estabelecido nas normas</w:delText>
        </w:r>
      </w:del>
      <w:r w:rsidR="007A014F" w:rsidRPr="009B47F2">
        <w:rPr>
          <w:i w:val="0"/>
          <w:color w:val="auto"/>
          <w:sz w:val="24"/>
          <w:szCs w:val="24"/>
        </w:rPr>
        <w:t xml:space="preserve">. Com a palavra, a </w:t>
      </w:r>
      <w:r w:rsidR="007A014F" w:rsidRPr="00C30980">
        <w:rPr>
          <w:b/>
          <w:i w:val="0"/>
          <w:color w:val="auto"/>
          <w:sz w:val="24"/>
          <w:szCs w:val="24"/>
        </w:rPr>
        <w:t>Sr</w:t>
      </w:r>
      <w:r w:rsidR="00C30980" w:rsidRPr="00C30980">
        <w:rPr>
          <w:b/>
          <w:i w:val="0"/>
          <w:color w:val="auto"/>
          <w:sz w:val="24"/>
          <w:szCs w:val="24"/>
        </w:rPr>
        <w:t>a</w:t>
      </w:r>
      <w:r w:rsidR="007A014F" w:rsidRPr="00C30980">
        <w:rPr>
          <w:b/>
          <w:i w:val="0"/>
          <w:color w:val="auto"/>
          <w:sz w:val="24"/>
          <w:szCs w:val="24"/>
        </w:rPr>
        <w:t>. Tônia</w:t>
      </w:r>
      <w:ins w:id="365" w:author="SPREV" w:date="2021-06-17T10:58:00Z">
        <w:r w:rsidR="00D71367">
          <w:rPr>
            <w:b/>
            <w:i w:val="0"/>
            <w:color w:val="auto"/>
            <w:sz w:val="24"/>
            <w:szCs w:val="24"/>
          </w:rPr>
          <w:t xml:space="preserve"> Andrea </w:t>
        </w:r>
      </w:ins>
      <w:proofErr w:type="spellStart"/>
      <w:ins w:id="366" w:author="SPREV" w:date="2021-06-17T10:59:00Z">
        <w:r w:rsidR="00D71367" w:rsidRPr="00D71367">
          <w:rPr>
            <w:b/>
            <w:i w:val="0"/>
            <w:color w:val="auto"/>
            <w:sz w:val="24"/>
            <w:szCs w:val="24"/>
          </w:rPr>
          <w:t>Inocentini</w:t>
        </w:r>
        <w:proofErr w:type="spellEnd"/>
        <w:r w:rsidR="00D71367" w:rsidRPr="00D71367">
          <w:rPr>
            <w:b/>
            <w:i w:val="0"/>
            <w:color w:val="auto"/>
            <w:sz w:val="24"/>
            <w:szCs w:val="24"/>
          </w:rPr>
          <w:t xml:space="preserve"> </w:t>
        </w:r>
        <w:proofErr w:type="spellStart"/>
        <w:r w:rsidR="00D71367" w:rsidRPr="00D71367">
          <w:rPr>
            <w:b/>
            <w:i w:val="0"/>
            <w:color w:val="auto"/>
            <w:sz w:val="24"/>
            <w:szCs w:val="24"/>
          </w:rPr>
          <w:t>Galleti</w:t>
        </w:r>
      </w:ins>
      <w:proofErr w:type="spellEnd"/>
      <w:r w:rsidR="007A014F" w:rsidRPr="009B47F2">
        <w:rPr>
          <w:i w:val="0"/>
          <w:color w:val="auto"/>
          <w:sz w:val="24"/>
          <w:szCs w:val="24"/>
        </w:rPr>
        <w:t xml:space="preserve"> externou sua preocupação com relação a sobrecarga de responsabilidades que recairá sobre o INSS, caso todo esse processo seja colocado dentro do </w:t>
      </w:r>
      <w:ins w:id="367" w:author="SPREV" w:date="2021-06-17T15:59:00Z">
        <w:r w:rsidR="0080639C">
          <w:rPr>
            <w:i w:val="0"/>
            <w:color w:val="auto"/>
            <w:sz w:val="24"/>
            <w:szCs w:val="24"/>
          </w:rPr>
          <w:t>“</w:t>
        </w:r>
      </w:ins>
      <w:r w:rsidR="007A014F" w:rsidRPr="009B47F2">
        <w:rPr>
          <w:i w:val="0"/>
          <w:color w:val="auto"/>
          <w:sz w:val="24"/>
          <w:szCs w:val="24"/>
        </w:rPr>
        <w:t>Meu INSS</w:t>
      </w:r>
      <w:ins w:id="368" w:author="SPREV" w:date="2021-06-17T16:00:00Z">
        <w:r w:rsidR="0080639C">
          <w:rPr>
            <w:i w:val="0"/>
            <w:color w:val="auto"/>
            <w:sz w:val="24"/>
            <w:szCs w:val="24"/>
          </w:rPr>
          <w:t>”</w:t>
        </w:r>
      </w:ins>
      <w:ins w:id="369" w:author="Larissa Claudia Lopes de Araujo - SPREV" w:date="2021-06-18T13:19:00Z">
        <w:r w:rsidR="00F7593D">
          <w:rPr>
            <w:i w:val="0"/>
            <w:color w:val="auto"/>
            <w:sz w:val="24"/>
            <w:szCs w:val="24"/>
          </w:rPr>
          <w:t>.</w:t>
        </w:r>
      </w:ins>
      <w:del w:id="370" w:author="Larissa Claudia Lopes de Araujo - SPREV" w:date="2021-06-18T13:19:00Z">
        <w:r w:rsidR="007A014F" w:rsidRPr="009B47F2" w:rsidDel="00F7593D">
          <w:rPr>
            <w:i w:val="0"/>
            <w:color w:val="auto"/>
            <w:sz w:val="24"/>
            <w:szCs w:val="24"/>
          </w:rPr>
          <w:delText>,</w:delText>
        </w:r>
      </w:del>
      <w:ins w:id="371" w:author="Larissa Claudia Lopes de Araujo - SPREV" w:date="2021-06-18T13:19:00Z">
        <w:r w:rsidR="00F7593D">
          <w:rPr>
            <w:i w:val="0"/>
            <w:color w:val="auto"/>
            <w:sz w:val="24"/>
            <w:szCs w:val="24"/>
          </w:rPr>
          <w:t xml:space="preserve"> Discorreu</w:t>
        </w:r>
      </w:ins>
      <w:del w:id="372" w:author="Larissa Claudia Lopes de Araujo - SPREV" w:date="2021-06-18T13:19:00Z">
        <w:r w:rsidR="007A014F" w:rsidRPr="009B47F2" w:rsidDel="00F7593D">
          <w:rPr>
            <w:i w:val="0"/>
            <w:color w:val="auto"/>
            <w:sz w:val="24"/>
            <w:szCs w:val="24"/>
          </w:rPr>
          <w:delText xml:space="preserve"> falou</w:delText>
        </w:r>
      </w:del>
      <w:r w:rsidR="007A014F" w:rsidRPr="009B47F2">
        <w:rPr>
          <w:i w:val="0"/>
          <w:color w:val="auto"/>
          <w:sz w:val="24"/>
          <w:szCs w:val="24"/>
        </w:rPr>
        <w:t xml:space="preserve"> que a biometria é um caminho segur</w:t>
      </w:r>
      <w:del w:id="373" w:author="SPREV" w:date="2021-06-17T11:00:00Z">
        <w:r w:rsidR="007A014F" w:rsidRPr="009B47F2" w:rsidDel="00D71367">
          <w:rPr>
            <w:i w:val="0"/>
            <w:color w:val="auto"/>
            <w:sz w:val="24"/>
            <w:szCs w:val="24"/>
          </w:rPr>
          <w:delText>a</w:delText>
        </w:r>
      </w:del>
      <w:ins w:id="374" w:author="SPREV" w:date="2021-06-17T11:00:00Z">
        <w:r w:rsidR="00D71367">
          <w:rPr>
            <w:i w:val="0"/>
            <w:color w:val="auto"/>
            <w:sz w:val="24"/>
            <w:szCs w:val="24"/>
          </w:rPr>
          <w:t>o</w:t>
        </w:r>
      </w:ins>
      <w:r w:rsidR="007A014F" w:rsidRPr="009B47F2">
        <w:rPr>
          <w:i w:val="0"/>
          <w:color w:val="auto"/>
          <w:sz w:val="24"/>
          <w:szCs w:val="24"/>
        </w:rPr>
        <w:t xml:space="preserve"> e perguntou se </w:t>
      </w:r>
      <w:del w:id="375" w:author="SPREV" w:date="2021-06-17T11:00:00Z">
        <w:r w:rsidR="007A014F" w:rsidRPr="009B47F2" w:rsidDel="00D71367">
          <w:rPr>
            <w:i w:val="0"/>
            <w:color w:val="auto"/>
            <w:sz w:val="24"/>
            <w:szCs w:val="24"/>
          </w:rPr>
          <w:delText xml:space="preserve">não </w:delText>
        </w:r>
      </w:del>
      <w:r w:rsidR="007A014F" w:rsidRPr="009B47F2">
        <w:rPr>
          <w:i w:val="0"/>
          <w:color w:val="auto"/>
          <w:sz w:val="24"/>
          <w:szCs w:val="24"/>
        </w:rPr>
        <w:t>poderia ser usado o sistema de reconhecimento facial semelhante ao disponível no Gov.br, estabelecendo um convênio entre as entidades financeiras, Departamento Nacional de Trânsito</w:t>
      </w:r>
      <w:r w:rsidR="00C30980">
        <w:rPr>
          <w:i w:val="0"/>
          <w:color w:val="auto"/>
          <w:sz w:val="24"/>
          <w:szCs w:val="24"/>
        </w:rPr>
        <w:t xml:space="preserve"> </w:t>
      </w:r>
      <w:ins w:id="376" w:author="SPREV" w:date="2021-06-17T15:55:00Z">
        <w:r w:rsidR="0080639C">
          <w:rPr>
            <w:i w:val="0"/>
            <w:color w:val="auto"/>
            <w:sz w:val="24"/>
            <w:szCs w:val="24"/>
          </w:rPr>
          <w:t>(</w:t>
        </w:r>
      </w:ins>
      <w:del w:id="377" w:author="SPREV" w:date="2021-06-17T15:55:00Z">
        <w:r w:rsidR="00C30980" w:rsidDel="0080639C">
          <w:rPr>
            <w:i w:val="0"/>
            <w:color w:val="auto"/>
            <w:sz w:val="24"/>
            <w:szCs w:val="24"/>
          </w:rPr>
          <w:delText xml:space="preserve">– </w:delText>
        </w:r>
      </w:del>
      <w:del w:id="378" w:author="SPREV" w:date="2021-06-17T15:52:00Z">
        <w:r w:rsidR="00C30980" w:rsidDel="00267B86">
          <w:rPr>
            <w:i w:val="0"/>
            <w:color w:val="auto"/>
            <w:sz w:val="24"/>
            <w:szCs w:val="24"/>
          </w:rPr>
          <w:delText>DANATRAN</w:delText>
        </w:r>
        <w:r w:rsidR="007A014F" w:rsidRPr="009B47F2" w:rsidDel="00267B86">
          <w:rPr>
            <w:i w:val="0"/>
            <w:color w:val="auto"/>
            <w:sz w:val="24"/>
            <w:szCs w:val="24"/>
          </w:rPr>
          <w:delText xml:space="preserve"> </w:delText>
        </w:r>
      </w:del>
      <w:ins w:id="379" w:author="SPREV" w:date="2021-06-17T15:52:00Z">
        <w:r w:rsidR="00267B86">
          <w:rPr>
            <w:i w:val="0"/>
            <w:color w:val="auto"/>
            <w:sz w:val="24"/>
            <w:szCs w:val="24"/>
          </w:rPr>
          <w:t>DENATRAN</w:t>
        </w:r>
      </w:ins>
      <w:ins w:id="380" w:author="SPREV" w:date="2021-06-17T15:55:00Z">
        <w:r w:rsidR="0080639C">
          <w:rPr>
            <w:i w:val="0"/>
            <w:color w:val="auto"/>
            <w:sz w:val="24"/>
            <w:szCs w:val="24"/>
          </w:rPr>
          <w:t>)</w:t>
        </w:r>
      </w:ins>
      <w:ins w:id="381" w:author="SPREV" w:date="2021-06-17T15:52:00Z">
        <w:r w:rsidR="00267B86" w:rsidRPr="009B47F2">
          <w:rPr>
            <w:i w:val="0"/>
            <w:color w:val="auto"/>
            <w:sz w:val="24"/>
            <w:szCs w:val="24"/>
          </w:rPr>
          <w:t xml:space="preserve"> </w:t>
        </w:r>
      </w:ins>
      <w:r w:rsidR="007A014F" w:rsidRPr="009B47F2">
        <w:rPr>
          <w:i w:val="0"/>
          <w:color w:val="auto"/>
          <w:sz w:val="24"/>
          <w:szCs w:val="24"/>
        </w:rPr>
        <w:t xml:space="preserve">e </w:t>
      </w:r>
      <w:del w:id="382" w:author="SPREV" w:date="2021-06-17T15:51:00Z">
        <w:r w:rsidR="007A014F" w:rsidRPr="009B47F2" w:rsidDel="00267B86">
          <w:rPr>
            <w:i w:val="0"/>
            <w:color w:val="auto"/>
            <w:sz w:val="24"/>
            <w:szCs w:val="24"/>
          </w:rPr>
          <w:delText>Tribunal Superior Eleitoral</w:delText>
        </w:r>
        <w:r w:rsidR="00C30980" w:rsidDel="00267B86">
          <w:rPr>
            <w:i w:val="0"/>
            <w:color w:val="auto"/>
            <w:sz w:val="24"/>
            <w:szCs w:val="24"/>
          </w:rPr>
          <w:delText xml:space="preserve"> – </w:delText>
        </w:r>
      </w:del>
      <w:r w:rsidR="00C30980" w:rsidRPr="009B47F2">
        <w:rPr>
          <w:i w:val="0"/>
          <w:color w:val="auto"/>
          <w:sz w:val="24"/>
          <w:szCs w:val="24"/>
        </w:rPr>
        <w:t>TSE</w:t>
      </w:r>
      <w:r w:rsidR="00C30980">
        <w:rPr>
          <w:i w:val="0"/>
          <w:color w:val="auto"/>
          <w:sz w:val="24"/>
          <w:szCs w:val="24"/>
        </w:rPr>
        <w:t>.</w:t>
      </w:r>
      <w:r w:rsidR="007A014F" w:rsidRPr="009B47F2">
        <w:rPr>
          <w:i w:val="0"/>
          <w:color w:val="auto"/>
          <w:sz w:val="24"/>
          <w:szCs w:val="24"/>
        </w:rPr>
        <w:t xml:space="preserve"> </w:t>
      </w:r>
      <w:del w:id="383" w:author="Larissa Claudia Lopes de Araujo - SPREV" w:date="2021-06-18T13:19:00Z">
        <w:r w:rsidR="007A014F" w:rsidRPr="009B47F2" w:rsidDel="00F7593D">
          <w:rPr>
            <w:i w:val="0"/>
            <w:color w:val="auto"/>
            <w:sz w:val="24"/>
            <w:szCs w:val="24"/>
          </w:rPr>
          <w:delText>Ato seguinte</w:delText>
        </w:r>
      </w:del>
      <w:ins w:id="384" w:author="Larissa Claudia Lopes de Araujo - SPREV" w:date="2021-06-18T13:19:00Z">
        <w:r w:rsidR="00F7593D">
          <w:rPr>
            <w:i w:val="0"/>
            <w:color w:val="auto"/>
            <w:sz w:val="24"/>
            <w:szCs w:val="24"/>
          </w:rPr>
          <w:t>Na sequ</w:t>
        </w:r>
      </w:ins>
      <w:ins w:id="385" w:author="Larissa Claudia Lopes de Araujo - SPREV" w:date="2021-06-18T13:20:00Z">
        <w:r w:rsidR="00F7593D">
          <w:rPr>
            <w:i w:val="0"/>
            <w:color w:val="auto"/>
            <w:sz w:val="24"/>
            <w:szCs w:val="24"/>
          </w:rPr>
          <w:t>ência</w:t>
        </w:r>
      </w:ins>
      <w:r w:rsidR="007A014F" w:rsidRPr="009B47F2">
        <w:rPr>
          <w:i w:val="0"/>
          <w:color w:val="auto"/>
          <w:sz w:val="24"/>
          <w:szCs w:val="24"/>
        </w:rPr>
        <w:t xml:space="preserve">, o </w:t>
      </w:r>
      <w:r w:rsidR="007A014F" w:rsidRPr="00D71367">
        <w:rPr>
          <w:b/>
          <w:i w:val="0"/>
          <w:color w:val="auto"/>
          <w:sz w:val="24"/>
          <w:szCs w:val="24"/>
          <w:rPrChange w:id="386" w:author="SPREV" w:date="2021-06-17T10:58:00Z">
            <w:rPr>
              <w:i w:val="0"/>
              <w:color w:val="auto"/>
              <w:sz w:val="24"/>
              <w:szCs w:val="24"/>
            </w:rPr>
          </w:rPrChange>
        </w:rPr>
        <w:t>Sr. Evandro José Morello</w:t>
      </w:r>
      <w:r w:rsidR="007A014F" w:rsidRPr="009B47F2">
        <w:rPr>
          <w:i w:val="0"/>
          <w:color w:val="auto"/>
          <w:sz w:val="24"/>
          <w:szCs w:val="24"/>
        </w:rPr>
        <w:t xml:space="preserve"> </w:t>
      </w:r>
      <w:ins w:id="387" w:author="Larissa Claudia Lopes de Araujo - SPREV" w:date="2021-06-18T13:38:00Z">
        <w:r w:rsidR="0071101C">
          <w:rPr>
            <w:i w:val="0"/>
            <w:color w:val="auto"/>
            <w:sz w:val="24"/>
            <w:szCs w:val="24"/>
          </w:rPr>
          <w:t>ressaltou</w:t>
        </w:r>
      </w:ins>
      <w:del w:id="388" w:author="Larissa Claudia Lopes de Araujo - SPREV" w:date="2021-06-18T13:38:00Z">
        <w:r w:rsidR="007A014F" w:rsidRPr="009B47F2" w:rsidDel="0071101C">
          <w:rPr>
            <w:i w:val="0"/>
            <w:color w:val="auto"/>
            <w:sz w:val="24"/>
            <w:szCs w:val="24"/>
          </w:rPr>
          <w:delText>lembrou</w:delText>
        </w:r>
      </w:del>
      <w:r w:rsidR="007A014F" w:rsidRPr="009B47F2">
        <w:rPr>
          <w:i w:val="0"/>
          <w:color w:val="auto"/>
          <w:sz w:val="24"/>
          <w:szCs w:val="24"/>
        </w:rPr>
        <w:t xml:space="preserve"> que </w:t>
      </w:r>
      <w:del w:id="389" w:author="Larissa Claudia Lopes de Araujo - SPREV" w:date="2021-06-18T13:38:00Z">
        <w:r w:rsidR="007A014F" w:rsidRPr="009B47F2" w:rsidDel="0071101C">
          <w:rPr>
            <w:i w:val="0"/>
            <w:color w:val="auto"/>
            <w:sz w:val="24"/>
            <w:szCs w:val="24"/>
          </w:rPr>
          <w:delText xml:space="preserve">esse </w:delText>
        </w:r>
      </w:del>
      <w:ins w:id="390" w:author="Larissa Claudia Lopes de Araujo - SPREV" w:date="2021-06-18T13:49:00Z">
        <w:r w:rsidR="00F02A3F">
          <w:rPr>
            <w:i w:val="0"/>
            <w:color w:val="auto"/>
            <w:sz w:val="24"/>
            <w:szCs w:val="24"/>
          </w:rPr>
          <w:t xml:space="preserve">os </w:t>
        </w:r>
      </w:ins>
      <w:r w:rsidR="007A014F" w:rsidRPr="009B47F2">
        <w:rPr>
          <w:i w:val="0"/>
          <w:color w:val="auto"/>
          <w:sz w:val="24"/>
          <w:szCs w:val="24"/>
        </w:rPr>
        <w:t>problema</w:t>
      </w:r>
      <w:ins w:id="391" w:author="Larissa Claudia Lopes de Araujo - SPREV" w:date="2021-06-18T13:38:00Z">
        <w:r w:rsidR="0071101C">
          <w:rPr>
            <w:i w:val="0"/>
            <w:color w:val="auto"/>
            <w:sz w:val="24"/>
            <w:szCs w:val="24"/>
          </w:rPr>
          <w:t>s</w:t>
        </w:r>
      </w:ins>
      <w:ins w:id="392" w:author="Larissa Claudia Lopes de Araujo - SPREV" w:date="2021-06-18T13:49:00Z">
        <w:r w:rsidR="00F02A3F">
          <w:rPr>
            <w:i w:val="0"/>
            <w:color w:val="auto"/>
            <w:sz w:val="24"/>
            <w:szCs w:val="24"/>
          </w:rPr>
          <w:t xml:space="preserve"> ocorridos,</w:t>
        </w:r>
      </w:ins>
      <w:r w:rsidR="007A014F" w:rsidRPr="009B47F2">
        <w:rPr>
          <w:i w:val="0"/>
          <w:color w:val="auto"/>
          <w:sz w:val="24"/>
          <w:szCs w:val="24"/>
        </w:rPr>
        <w:t xml:space="preserve"> fo</w:t>
      </w:r>
      <w:ins w:id="393" w:author="Larissa Claudia Lopes de Araujo - SPREV" w:date="2021-06-18T13:38:00Z">
        <w:r w:rsidR="0071101C">
          <w:rPr>
            <w:i w:val="0"/>
            <w:color w:val="auto"/>
            <w:sz w:val="24"/>
            <w:szCs w:val="24"/>
          </w:rPr>
          <w:t>ram</w:t>
        </w:r>
      </w:ins>
      <w:del w:id="394" w:author="Larissa Claudia Lopes de Araujo - SPREV" w:date="2021-06-18T13:38:00Z">
        <w:r w:rsidR="007A014F" w:rsidRPr="009B47F2" w:rsidDel="0071101C">
          <w:rPr>
            <w:i w:val="0"/>
            <w:color w:val="auto"/>
            <w:sz w:val="24"/>
            <w:szCs w:val="24"/>
          </w:rPr>
          <w:delText>i</w:delText>
        </w:r>
      </w:del>
      <w:r w:rsidR="007A014F" w:rsidRPr="009B47F2">
        <w:rPr>
          <w:i w:val="0"/>
          <w:color w:val="auto"/>
          <w:sz w:val="24"/>
          <w:szCs w:val="24"/>
        </w:rPr>
        <w:t xml:space="preserve"> visualizado</w:t>
      </w:r>
      <w:ins w:id="395" w:author="Larissa Claudia Lopes de Araujo - SPREV" w:date="2021-06-18T13:39:00Z">
        <w:r w:rsidR="0071101C">
          <w:rPr>
            <w:i w:val="0"/>
            <w:color w:val="auto"/>
            <w:sz w:val="24"/>
            <w:szCs w:val="24"/>
          </w:rPr>
          <w:t>s</w:t>
        </w:r>
      </w:ins>
      <w:r w:rsidR="007A014F" w:rsidRPr="009B47F2">
        <w:rPr>
          <w:i w:val="0"/>
          <w:color w:val="auto"/>
          <w:sz w:val="24"/>
          <w:szCs w:val="24"/>
        </w:rPr>
        <w:t xml:space="preserve"> no passado </w:t>
      </w:r>
      <w:del w:id="396" w:author="Larissa Claudia Lopes de Araujo - SPREV" w:date="2021-06-18T13:49:00Z">
        <w:r w:rsidR="007A014F" w:rsidRPr="009B47F2" w:rsidDel="00F02A3F">
          <w:rPr>
            <w:i w:val="0"/>
            <w:color w:val="auto"/>
            <w:sz w:val="24"/>
            <w:szCs w:val="24"/>
          </w:rPr>
          <w:delText xml:space="preserve">por </w:delText>
        </w:r>
      </w:del>
      <w:ins w:id="397" w:author="Larissa Claudia Lopes de Araujo - SPREV" w:date="2021-06-18T13:49:00Z">
        <w:r w:rsidR="00F02A3F">
          <w:rPr>
            <w:i w:val="0"/>
            <w:color w:val="auto"/>
            <w:sz w:val="24"/>
            <w:szCs w:val="24"/>
          </w:rPr>
          <w:t xml:space="preserve">na </w:t>
        </w:r>
      </w:ins>
      <w:r w:rsidR="007A014F" w:rsidRPr="009B47F2">
        <w:rPr>
          <w:i w:val="0"/>
          <w:color w:val="auto"/>
          <w:sz w:val="24"/>
          <w:szCs w:val="24"/>
        </w:rPr>
        <w:t xml:space="preserve">ocasião </w:t>
      </w:r>
      <w:del w:id="398" w:author="Larissa Claudia Lopes de Araujo - SPREV" w:date="2021-06-18T13:50:00Z">
        <w:r w:rsidR="007A014F" w:rsidRPr="009B47F2" w:rsidDel="00F02A3F">
          <w:rPr>
            <w:i w:val="0"/>
            <w:color w:val="auto"/>
            <w:sz w:val="24"/>
            <w:szCs w:val="24"/>
          </w:rPr>
          <w:delText xml:space="preserve">da </w:delText>
        </w:r>
      </w:del>
      <w:ins w:id="399" w:author="Larissa Claudia Lopes de Araujo - SPREV" w:date="2021-06-18T13:50:00Z">
        <w:r w:rsidR="00F02A3F">
          <w:rPr>
            <w:i w:val="0"/>
            <w:color w:val="auto"/>
            <w:sz w:val="24"/>
            <w:szCs w:val="24"/>
          </w:rPr>
          <w:t xml:space="preserve">em que houve </w:t>
        </w:r>
      </w:ins>
      <w:r w:rsidR="007A014F" w:rsidRPr="009B47F2">
        <w:rPr>
          <w:i w:val="0"/>
          <w:color w:val="auto"/>
          <w:sz w:val="24"/>
          <w:szCs w:val="24"/>
        </w:rPr>
        <w:t>elevação da margem consignável</w:t>
      </w:r>
      <w:ins w:id="400" w:author="Larissa Claudia Lopes de Araujo - SPREV" w:date="2021-06-18T13:41:00Z">
        <w:r w:rsidR="0071101C">
          <w:rPr>
            <w:i w:val="0"/>
            <w:color w:val="auto"/>
            <w:sz w:val="24"/>
            <w:szCs w:val="24"/>
          </w:rPr>
          <w:t xml:space="preserve">. </w:t>
        </w:r>
      </w:ins>
      <w:ins w:id="401" w:author="Larissa Claudia Lopes de Araujo - SPREV" w:date="2021-06-18T13:39:00Z">
        <w:r w:rsidR="0071101C">
          <w:rPr>
            <w:i w:val="0"/>
            <w:color w:val="auto"/>
            <w:sz w:val="24"/>
            <w:szCs w:val="24"/>
          </w:rPr>
          <w:t>Informou que</w:t>
        </w:r>
      </w:ins>
      <w:del w:id="402" w:author="Larissa Claudia Lopes de Araujo - SPREV" w:date="2021-06-18T13:40:00Z">
        <w:r w:rsidR="007A014F" w:rsidRPr="009B47F2" w:rsidDel="0071101C">
          <w:rPr>
            <w:i w:val="0"/>
            <w:color w:val="auto"/>
            <w:sz w:val="24"/>
            <w:szCs w:val="24"/>
          </w:rPr>
          <w:delText xml:space="preserve"> e disse que</w:delText>
        </w:r>
      </w:del>
      <w:r w:rsidR="007A014F" w:rsidRPr="009B47F2">
        <w:rPr>
          <w:i w:val="0"/>
          <w:color w:val="auto"/>
          <w:sz w:val="24"/>
          <w:szCs w:val="24"/>
        </w:rPr>
        <w:t xml:space="preserve"> alguns agentes mancham o bom andamento de todo o sistema</w:t>
      </w:r>
      <w:ins w:id="403" w:author="Larissa Claudia Lopes de Araujo - SPREV" w:date="2021-06-18T13:50:00Z">
        <w:r w:rsidR="00F02A3F">
          <w:rPr>
            <w:i w:val="0"/>
            <w:color w:val="auto"/>
            <w:sz w:val="24"/>
            <w:szCs w:val="24"/>
          </w:rPr>
          <w:t xml:space="preserve"> e que isso precisa de combatido</w:t>
        </w:r>
      </w:ins>
      <w:r w:rsidR="007A014F" w:rsidRPr="009B47F2">
        <w:rPr>
          <w:i w:val="0"/>
          <w:color w:val="auto"/>
          <w:sz w:val="24"/>
          <w:szCs w:val="24"/>
        </w:rPr>
        <w:t xml:space="preserve">. </w:t>
      </w:r>
      <w:ins w:id="404" w:author="Larissa Claudia Lopes de Araujo - SPREV" w:date="2021-06-18T13:48:00Z">
        <w:r w:rsidR="00F02A3F">
          <w:rPr>
            <w:i w:val="0"/>
            <w:color w:val="auto"/>
            <w:sz w:val="24"/>
            <w:szCs w:val="24"/>
          </w:rPr>
          <w:t>Na ocasião</w:t>
        </w:r>
      </w:ins>
      <w:ins w:id="405" w:author="Larissa Claudia Lopes de Araujo - SPREV" w:date="2021-06-18T14:08:00Z">
        <w:r w:rsidR="00B24A9A">
          <w:rPr>
            <w:i w:val="0"/>
            <w:color w:val="auto"/>
            <w:sz w:val="24"/>
            <w:szCs w:val="24"/>
          </w:rPr>
          <w:t>,</w:t>
        </w:r>
      </w:ins>
      <w:ins w:id="406" w:author="Larissa Claudia Lopes de Araujo - SPREV" w:date="2021-06-18T13:48:00Z">
        <w:r w:rsidR="00F02A3F">
          <w:rPr>
            <w:i w:val="0"/>
            <w:color w:val="auto"/>
            <w:sz w:val="24"/>
            <w:szCs w:val="24"/>
          </w:rPr>
          <w:t xml:space="preserve"> </w:t>
        </w:r>
      </w:ins>
      <w:del w:id="407" w:author="Larissa Claudia Lopes de Araujo - SPREV" w:date="2021-06-18T13:52:00Z">
        <w:r w:rsidR="007A014F" w:rsidRPr="009B47F2" w:rsidDel="00F02A3F">
          <w:rPr>
            <w:i w:val="0"/>
            <w:color w:val="auto"/>
            <w:sz w:val="24"/>
            <w:szCs w:val="24"/>
          </w:rPr>
          <w:delText>I</w:delText>
        </w:r>
      </w:del>
      <w:ins w:id="408" w:author="Larissa Claudia Lopes de Araujo - SPREV" w:date="2021-06-18T13:52:00Z">
        <w:r w:rsidR="00F02A3F">
          <w:rPr>
            <w:i w:val="0"/>
            <w:color w:val="auto"/>
            <w:sz w:val="24"/>
            <w:szCs w:val="24"/>
          </w:rPr>
          <w:t>i</w:t>
        </w:r>
      </w:ins>
      <w:r w:rsidR="007A014F" w:rsidRPr="009B47F2">
        <w:rPr>
          <w:i w:val="0"/>
          <w:color w:val="auto"/>
          <w:sz w:val="24"/>
          <w:szCs w:val="24"/>
        </w:rPr>
        <w:t xml:space="preserve">ndagou </w:t>
      </w:r>
      <w:ins w:id="409" w:author="Larissa Claudia Lopes de Araujo - SPREV" w:date="2021-06-18T13:53:00Z">
        <w:r w:rsidR="00F02A3F">
          <w:rPr>
            <w:i w:val="0"/>
            <w:color w:val="auto"/>
            <w:sz w:val="24"/>
            <w:szCs w:val="24"/>
          </w:rPr>
          <w:t>o motivo pelo</w:t>
        </w:r>
      </w:ins>
      <w:del w:id="410" w:author="Larissa Claudia Lopes de Araujo - SPREV" w:date="2021-06-18T13:53:00Z">
        <w:r w:rsidR="007A014F" w:rsidRPr="009B47F2" w:rsidDel="00F02A3F">
          <w:rPr>
            <w:i w:val="0"/>
            <w:color w:val="auto"/>
            <w:sz w:val="24"/>
            <w:szCs w:val="24"/>
          </w:rPr>
          <w:delText>por</w:delText>
        </w:r>
      </w:del>
      <w:r w:rsidR="007A014F" w:rsidRPr="009B47F2">
        <w:rPr>
          <w:i w:val="0"/>
          <w:color w:val="auto"/>
          <w:sz w:val="24"/>
          <w:szCs w:val="24"/>
        </w:rPr>
        <w:t xml:space="preserve"> qual motivo </w:t>
      </w:r>
      <w:del w:id="411" w:author="Larissa Claudia Lopes de Araujo - SPREV" w:date="2021-06-18T13:53:00Z">
        <w:r w:rsidR="007A014F" w:rsidRPr="009B47F2" w:rsidDel="00F02A3F">
          <w:rPr>
            <w:i w:val="0"/>
            <w:color w:val="auto"/>
            <w:sz w:val="24"/>
            <w:szCs w:val="24"/>
          </w:rPr>
          <w:delText xml:space="preserve">todas </w:delText>
        </w:r>
      </w:del>
      <w:r w:rsidR="007A014F" w:rsidRPr="009B47F2">
        <w:rPr>
          <w:i w:val="0"/>
          <w:color w:val="auto"/>
          <w:sz w:val="24"/>
          <w:szCs w:val="24"/>
        </w:rPr>
        <w:t>a</w:t>
      </w:r>
      <w:ins w:id="412" w:author="Larissa Claudia Lopes de Araujo - SPREV" w:date="2021-06-18T13:53:00Z">
        <w:r w:rsidR="00F02A3F">
          <w:rPr>
            <w:i w:val="0"/>
            <w:color w:val="auto"/>
            <w:sz w:val="24"/>
            <w:szCs w:val="24"/>
          </w:rPr>
          <w:t>lguma</w:t>
        </w:r>
      </w:ins>
      <w:r w:rsidR="007A014F" w:rsidRPr="009B47F2">
        <w:rPr>
          <w:i w:val="0"/>
          <w:color w:val="auto"/>
          <w:sz w:val="24"/>
          <w:szCs w:val="24"/>
        </w:rPr>
        <w:t>s instituições financeiras ainda não estão inseridas no sistema de autorregulação</w:t>
      </w:r>
      <w:ins w:id="413" w:author="Larissa Claudia Lopes de Araujo - SPREV" w:date="2021-06-18T14:08:00Z">
        <w:r w:rsidR="00B24A9A">
          <w:rPr>
            <w:i w:val="0"/>
            <w:color w:val="auto"/>
            <w:sz w:val="24"/>
            <w:szCs w:val="24"/>
          </w:rPr>
          <w:t>;</w:t>
        </w:r>
      </w:ins>
      <w:del w:id="414" w:author="Larissa Claudia Lopes de Araujo - SPREV" w:date="2021-06-18T14:08:00Z">
        <w:r w:rsidR="007A014F" w:rsidRPr="009B47F2" w:rsidDel="00B24A9A">
          <w:rPr>
            <w:i w:val="0"/>
            <w:color w:val="auto"/>
            <w:sz w:val="24"/>
            <w:szCs w:val="24"/>
          </w:rPr>
          <w:delText>,</w:delText>
        </w:r>
      </w:del>
      <w:r w:rsidR="007A014F" w:rsidRPr="009B47F2">
        <w:rPr>
          <w:i w:val="0"/>
          <w:color w:val="auto"/>
          <w:sz w:val="24"/>
          <w:szCs w:val="24"/>
        </w:rPr>
        <w:t xml:space="preserve"> defendeu punições de agentes que operam de forma irregular, causando enormes prejuízos </w:t>
      </w:r>
      <w:del w:id="415" w:author="Larissa Claudia Lopes de Araujo - SPREV" w:date="2021-06-18T14:08:00Z">
        <w:r w:rsidR="007A014F" w:rsidRPr="009B47F2" w:rsidDel="00B24A9A">
          <w:rPr>
            <w:i w:val="0"/>
            <w:color w:val="auto"/>
            <w:sz w:val="24"/>
            <w:szCs w:val="24"/>
          </w:rPr>
          <w:delText xml:space="preserve">para </w:delText>
        </w:r>
      </w:del>
      <w:ins w:id="416" w:author="Larissa Claudia Lopes de Araujo - SPREV" w:date="2021-06-18T14:08:00Z">
        <w:r w:rsidR="00B24A9A">
          <w:rPr>
            <w:i w:val="0"/>
            <w:color w:val="auto"/>
            <w:sz w:val="24"/>
            <w:szCs w:val="24"/>
          </w:rPr>
          <w:t>a</w:t>
        </w:r>
      </w:ins>
      <w:r w:rsidR="007A014F" w:rsidRPr="009B47F2">
        <w:rPr>
          <w:i w:val="0"/>
          <w:color w:val="auto"/>
          <w:sz w:val="24"/>
          <w:szCs w:val="24"/>
        </w:rPr>
        <w:t>os segurados</w:t>
      </w:r>
      <w:del w:id="417" w:author="Larissa Claudia Lopes de Araujo - SPREV" w:date="2021-06-18T14:08:00Z">
        <w:r w:rsidR="007A014F" w:rsidRPr="009B47F2" w:rsidDel="00B24A9A">
          <w:rPr>
            <w:i w:val="0"/>
            <w:color w:val="auto"/>
            <w:sz w:val="24"/>
            <w:szCs w:val="24"/>
          </w:rPr>
          <w:delText>,</w:delText>
        </w:r>
      </w:del>
      <w:ins w:id="418" w:author="Larissa Claudia Lopes de Araujo - SPREV" w:date="2021-06-18T14:08:00Z">
        <w:r w:rsidR="00B24A9A">
          <w:rPr>
            <w:i w:val="0"/>
            <w:color w:val="auto"/>
            <w:sz w:val="24"/>
            <w:szCs w:val="24"/>
          </w:rPr>
          <w:t>;</w:t>
        </w:r>
      </w:ins>
      <w:r w:rsidR="007A014F" w:rsidRPr="009B47F2">
        <w:rPr>
          <w:i w:val="0"/>
          <w:color w:val="auto"/>
          <w:sz w:val="24"/>
          <w:szCs w:val="24"/>
        </w:rPr>
        <w:t xml:space="preserve"> concordou com a </w:t>
      </w:r>
      <w:del w:id="419" w:author="Larissa Claudia Lopes de Araujo - SPREV" w:date="2021-06-18T13:56:00Z">
        <w:r w:rsidR="007A014F" w:rsidRPr="009B47F2" w:rsidDel="00F02A3F">
          <w:rPr>
            <w:i w:val="0"/>
            <w:color w:val="auto"/>
            <w:sz w:val="24"/>
            <w:szCs w:val="24"/>
          </w:rPr>
          <w:delText xml:space="preserve">fala da </w:delText>
        </w:r>
      </w:del>
      <w:r w:rsidR="007A014F" w:rsidRPr="009B47F2">
        <w:rPr>
          <w:i w:val="0"/>
          <w:color w:val="auto"/>
          <w:sz w:val="24"/>
          <w:szCs w:val="24"/>
        </w:rPr>
        <w:t>conselheira Tônia</w:t>
      </w:r>
      <w:ins w:id="420" w:author="SPREV" w:date="2021-06-17T10:59:00Z">
        <w:r w:rsidR="00D71367">
          <w:rPr>
            <w:i w:val="0"/>
            <w:color w:val="auto"/>
            <w:sz w:val="24"/>
            <w:szCs w:val="24"/>
          </w:rPr>
          <w:t xml:space="preserve"> </w:t>
        </w:r>
        <w:proofErr w:type="spellStart"/>
        <w:r w:rsidR="00D71367">
          <w:rPr>
            <w:i w:val="0"/>
            <w:color w:val="auto"/>
            <w:sz w:val="24"/>
            <w:szCs w:val="24"/>
          </w:rPr>
          <w:t>Galleti</w:t>
        </w:r>
      </w:ins>
      <w:proofErr w:type="spellEnd"/>
      <w:r w:rsidR="007A014F" w:rsidRPr="009B47F2">
        <w:rPr>
          <w:i w:val="0"/>
          <w:color w:val="auto"/>
          <w:sz w:val="24"/>
          <w:szCs w:val="24"/>
        </w:rPr>
        <w:t xml:space="preserve"> </w:t>
      </w:r>
      <w:ins w:id="421" w:author="Larissa Claudia Lopes de Araujo - SPREV" w:date="2021-06-18T13:56:00Z">
        <w:r w:rsidR="00F02A3F">
          <w:rPr>
            <w:i w:val="0"/>
            <w:color w:val="auto"/>
            <w:sz w:val="24"/>
            <w:szCs w:val="24"/>
          </w:rPr>
          <w:t xml:space="preserve">no sentido da </w:t>
        </w:r>
      </w:ins>
      <w:del w:id="422" w:author="Larissa Claudia Lopes de Araujo - SPREV" w:date="2021-06-18T13:56:00Z">
        <w:r w:rsidR="007A014F" w:rsidRPr="009B47F2" w:rsidDel="00F02A3F">
          <w:rPr>
            <w:i w:val="0"/>
            <w:color w:val="auto"/>
            <w:sz w:val="24"/>
            <w:szCs w:val="24"/>
          </w:rPr>
          <w:delText xml:space="preserve">ao demonstrar </w:delText>
        </w:r>
      </w:del>
      <w:r w:rsidR="007A014F" w:rsidRPr="009B47F2">
        <w:rPr>
          <w:i w:val="0"/>
          <w:color w:val="auto"/>
          <w:sz w:val="24"/>
          <w:szCs w:val="24"/>
        </w:rPr>
        <w:t>preocupação com a responsabilização total do INSS no processo e salientou que a biometria é muito importante, mas não contempla</w:t>
      </w:r>
      <w:ins w:id="423" w:author="Larissa Claudia Lopes de Araujo - SPREV" w:date="2021-06-18T14:14:00Z">
        <w:r w:rsidR="00B24A9A">
          <w:rPr>
            <w:i w:val="0"/>
            <w:color w:val="auto"/>
            <w:sz w:val="24"/>
            <w:szCs w:val="24"/>
          </w:rPr>
          <w:t>ria</w:t>
        </w:r>
      </w:ins>
      <w:r w:rsidR="007A014F" w:rsidRPr="009B47F2">
        <w:rPr>
          <w:i w:val="0"/>
          <w:color w:val="auto"/>
          <w:sz w:val="24"/>
          <w:szCs w:val="24"/>
        </w:rPr>
        <w:t xml:space="preserve"> os segurados do sistema </w:t>
      </w:r>
      <w:del w:id="424" w:author="Larissa Claudia Lopes de Araujo - SPREV" w:date="2021-06-18T14:14:00Z">
        <w:r w:rsidR="007A014F" w:rsidRPr="009B47F2" w:rsidDel="00B24A9A">
          <w:rPr>
            <w:i w:val="0"/>
            <w:color w:val="auto"/>
            <w:sz w:val="24"/>
            <w:szCs w:val="24"/>
          </w:rPr>
          <w:delText xml:space="preserve">na </w:delText>
        </w:r>
      </w:del>
      <w:ins w:id="425" w:author="Larissa Claudia Lopes de Araujo - SPREV" w:date="2021-06-18T14:14:00Z">
        <w:r w:rsidR="00B24A9A">
          <w:rPr>
            <w:i w:val="0"/>
            <w:color w:val="auto"/>
            <w:sz w:val="24"/>
            <w:szCs w:val="24"/>
          </w:rPr>
          <w:t>em</w:t>
        </w:r>
        <w:r w:rsidR="00B24A9A" w:rsidRPr="009B47F2">
          <w:rPr>
            <w:i w:val="0"/>
            <w:color w:val="auto"/>
            <w:sz w:val="24"/>
            <w:szCs w:val="24"/>
          </w:rPr>
          <w:t xml:space="preserve"> </w:t>
        </w:r>
      </w:ins>
      <w:r w:rsidR="007A014F" w:rsidRPr="009B47F2">
        <w:rPr>
          <w:i w:val="0"/>
          <w:color w:val="auto"/>
          <w:sz w:val="24"/>
          <w:szCs w:val="24"/>
        </w:rPr>
        <w:t>sua integralidade</w:t>
      </w:r>
      <w:ins w:id="426" w:author="Larissa Claudia Lopes de Araujo - SPREV" w:date="2021-06-18T14:15:00Z">
        <w:r w:rsidR="00B24A9A">
          <w:rPr>
            <w:i w:val="0"/>
            <w:color w:val="auto"/>
            <w:sz w:val="24"/>
            <w:szCs w:val="24"/>
          </w:rPr>
          <w:t>, visto que se trata de u</w:t>
        </w:r>
        <w:r w:rsidR="00B24A9A" w:rsidRPr="00B24A9A">
          <w:rPr>
            <w:i w:val="0"/>
            <w:color w:val="auto"/>
            <w:sz w:val="24"/>
            <w:szCs w:val="24"/>
          </w:rPr>
          <w:t>m caminho que precisa ser aprofundado, estudado, investido, porque a tecnologia tem que estar à disposição também dos segurados</w:t>
        </w:r>
      </w:ins>
      <w:ins w:id="427" w:author="Larissa Claudia Lopes de Araujo - SPREV" w:date="2021-06-18T14:18:00Z">
        <w:r w:rsidR="003005F6">
          <w:rPr>
            <w:i w:val="0"/>
            <w:color w:val="auto"/>
            <w:sz w:val="24"/>
            <w:szCs w:val="24"/>
          </w:rPr>
          <w:t xml:space="preserve"> e</w:t>
        </w:r>
      </w:ins>
      <w:ins w:id="428" w:author="Larissa Claudia Lopes de Araujo - SPREV" w:date="2021-06-18T14:15:00Z">
        <w:r w:rsidR="00B24A9A" w:rsidRPr="00B24A9A">
          <w:rPr>
            <w:i w:val="0"/>
            <w:color w:val="auto"/>
            <w:sz w:val="24"/>
            <w:szCs w:val="24"/>
          </w:rPr>
          <w:t xml:space="preserve"> de todo o sistema operacional para dar suporte e segurança a todos os envolvidos</w:t>
        </w:r>
      </w:ins>
      <w:r w:rsidR="007A014F" w:rsidRPr="009B47F2">
        <w:rPr>
          <w:i w:val="0"/>
          <w:color w:val="auto"/>
          <w:sz w:val="24"/>
          <w:szCs w:val="24"/>
        </w:rPr>
        <w:t xml:space="preserve">. </w:t>
      </w:r>
      <w:del w:id="429" w:author="Larissa Claudia Lopes de Araujo - SPREV" w:date="2021-06-18T14:19:00Z">
        <w:r w:rsidR="007A014F" w:rsidRPr="009B47F2" w:rsidDel="003005F6">
          <w:rPr>
            <w:i w:val="0"/>
            <w:color w:val="auto"/>
            <w:sz w:val="24"/>
            <w:szCs w:val="24"/>
          </w:rPr>
          <w:delText>Lembrou que o sistema está vulnerável precisando de estudos e soluções, deu</w:delText>
        </w:r>
      </w:del>
      <w:ins w:id="430" w:author="Larissa Claudia Lopes de Araujo - SPREV" w:date="2021-06-18T14:19:00Z">
        <w:r w:rsidR="003005F6">
          <w:rPr>
            <w:i w:val="0"/>
            <w:color w:val="auto"/>
            <w:sz w:val="24"/>
            <w:szCs w:val="24"/>
          </w:rPr>
          <w:t>Enalteceu a sugestão d</w:t>
        </w:r>
      </w:ins>
      <w:ins w:id="431" w:author="Larissa Claudia Lopes de Araujo - SPREV" w:date="2021-06-18T14:20:00Z">
        <w:r w:rsidR="003005F6">
          <w:rPr>
            <w:i w:val="0"/>
            <w:color w:val="auto"/>
            <w:sz w:val="24"/>
            <w:szCs w:val="24"/>
          </w:rPr>
          <w:t>e</w:t>
        </w:r>
      </w:ins>
      <w:ins w:id="432" w:author="Larissa Claudia Lopes de Araujo - SPREV" w:date="2021-06-18T14:19:00Z">
        <w:r w:rsidR="003005F6">
          <w:rPr>
            <w:i w:val="0"/>
            <w:color w:val="auto"/>
            <w:sz w:val="24"/>
            <w:szCs w:val="24"/>
          </w:rPr>
          <w:t xml:space="preserve"> criação</w:t>
        </w:r>
      </w:ins>
      <w:del w:id="433" w:author="Larissa Claudia Lopes de Araujo - SPREV" w:date="2021-06-18T14:19:00Z">
        <w:r w:rsidR="007A014F" w:rsidRPr="009B47F2" w:rsidDel="003005F6">
          <w:rPr>
            <w:i w:val="0"/>
            <w:color w:val="auto"/>
            <w:sz w:val="24"/>
            <w:szCs w:val="24"/>
          </w:rPr>
          <w:delText xml:space="preserve"> destaque</w:delText>
        </w:r>
      </w:del>
      <w:r w:rsidR="007A014F" w:rsidRPr="009B47F2">
        <w:rPr>
          <w:i w:val="0"/>
          <w:color w:val="auto"/>
          <w:sz w:val="24"/>
          <w:szCs w:val="24"/>
        </w:rPr>
        <w:t xml:space="preserve"> </w:t>
      </w:r>
      <w:del w:id="434" w:author="Larissa Claudia Lopes de Araujo - SPREV" w:date="2021-06-18T14:19:00Z">
        <w:r w:rsidR="007A014F" w:rsidRPr="009B47F2" w:rsidDel="003005F6">
          <w:rPr>
            <w:i w:val="0"/>
            <w:color w:val="auto"/>
            <w:sz w:val="24"/>
            <w:szCs w:val="24"/>
          </w:rPr>
          <w:delText>a</w:delText>
        </w:r>
      </w:del>
      <w:ins w:id="435" w:author="Larissa Claudia Lopes de Araujo - SPREV" w:date="2021-06-18T14:19:00Z">
        <w:r w:rsidR="003005F6">
          <w:rPr>
            <w:i w:val="0"/>
            <w:color w:val="auto"/>
            <w:sz w:val="24"/>
            <w:szCs w:val="24"/>
          </w:rPr>
          <w:t>d</w:t>
        </w:r>
      </w:ins>
      <w:ins w:id="436" w:author="Larissa Claudia Lopes de Araujo - SPREV" w:date="2021-06-18T14:20:00Z">
        <w:r w:rsidR="003005F6">
          <w:rPr>
            <w:i w:val="0"/>
            <w:color w:val="auto"/>
            <w:sz w:val="24"/>
            <w:szCs w:val="24"/>
          </w:rPr>
          <w:t>e um</w:t>
        </w:r>
      </w:ins>
      <w:del w:id="437" w:author="Larissa Claudia Lopes de Araujo - SPREV" w:date="2021-06-18T14:20:00Z">
        <w:r w:rsidR="007A014F" w:rsidRPr="009B47F2" w:rsidDel="003005F6">
          <w:rPr>
            <w:i w:val="0"/>
            <w:color w:val="auto"/>
            <w:sz w:val="24"/>
            <w:szCs w:val="24"/>
          </w:rPr>
          <w:delText>o</w:delText>
        </w:r>
      </w:del>
      <w:r w:rsidR="007A014F" w:rsidRPr="009B47F2">
        <w:rPr>
          <w:i w:val="0"/>
          <w:color w:val="auto"/>
          <w:sz w:val="24"/>
          <w:szCs w:val="24"/>
        </w:rPr>
        <w:t xml:space="preserve"> grupo de trabalho na busca de medidas para sanar essas discrepâncias</w:t>
      </w:r>
      <w:del w:id="438" w:author="Larissa Claudia Lopes de Araujo - SPREV" w:date="2021-06-18T15:42:00Z">
        <w:r w:rsidR="007A014F" w:rsidRPr="009B47F2" w:rsidDel="00803BCD">
          <w:rPr>
            <w:i w:val="0"/>
            <w:color w:val="auto"/>
            <w:sz w:val="24"/>
            <w:szCs w:val="24"/>
          </w:rPr>
          <w:delText xml:space="preserve"> visto que</w:delText>
        </w:r>
      </w:del>
      <w:del w:id="439" w:author="Larissa Claudia Lopes de Araujo - SPREV" w:date="2021-06-18T14:20:00Z">
        <w:r w:rsidR="007A014F" w:rsidRPr="009B47F2" w:rsidDel="003005F6">
          <w:rPr>
            <w:i w:val="0"/>
            <w:color w:val="auto"/>
            <w:sz w:val="24"/>
            <w:szCs w:val="24"/>
          </w:rPr>
          <w:delText>,</w:delText>
        </w:r>
      </w:del>
      <w:del w:id="440" w:author="Larissa Claudia Lopes de Araujo - SPREV" w:date="2021-06-18T15:42:00Z">
        <w:r w:rsidR="007A014F" w:rsidRPr="009B47F2" w:rsidDel="00803BCD">
          <w:rPr>
            <w:i w:val="0"/>
            <w:color w:val="auto"/>
            <w:sz w:val="24"/>
            <w:szCs w:val="24"/>
          </w:rPr>
          <w:delText xml:space="preserve"> quem atua mediante processos de fraudes e irregularidades deixa cada vez mais vulneráveis os segurados da Previdência</w:delText>
        </w:r>
      </w:del>
      <w:r w:rsidR="007A014F" w:rsidRPr="009B47F2">
        <w:rPr>
          <w:i w:val="0"/>
          <w:color w:val="auto"/>
          <w:sz w:val="24"/>
          <w:szCs w:val="24"/>
        </w:rPr>
        <w:t xml:space="preserve">. Concluindo, perguntou por que apenas as instituições financeiras vinculadas a autorregulação não estão autorizadas a fazer o consignado. Com a palavra, o </w:t>
      </w:r>
      <w:r w:rsidR="007A014F" w:rsidRPr="00D71367">
        <w:rPr>
          <w:b/>
          <w:i w:val="0"/>
          <w:color w:val="auto"/>
          <w:sz w:val="24"/>
          <w:szCs w:val="24"/>
          <w:rPrChange w:id="441" w:author="SPREV" w:date="2021-06-17T10:59:00Z">
            <w:rPr>
              <w:i w:val="0"/>
              <w:color w:val="auto"/>
              <w:sz w:val="24"/>
              <w:szCs w:val="24"/>
            </w:rPr>
          </w:rPrChange>
        </w:rPr>
        <w:t>Sr. Presidente</w:t>
      </w:r>
      <w:r w:rsidR="007A014F" w:rsidRPr="009B47F2">
        <w:rPr>
          <w:i w:val="0"/>
          <w:color w:val="auto"/>
          <w:sz w:val="24"/>
          <w:szCs w:val="24"/>
        </w:rPr>
        <w:t xml:space="preserve"> </w:t>
      </w:r>
      <w:ins w:id="442" w:author="Larissa Claudia Lopes de Araujo - SPREV" w:date="2021-06-18T17:06:00Z">
        <w:r w:rsidR="007B00AC">
          <w:rPr>
            <w:i w:val="0"/>
            <w:color w:val="auto"/>
            <w:sz w:val="24"/>
            <w:szCs w:val="24"/>
          </w:rPr>
          <w:t xml:space="preserve">sobre </w:t>
        </w:r>
      </w:ins>
      <w:del w:id="443" w:author="Larissa Claudia Lopes de Araujo - SPREV" w:date="2021-06-18T17:05:00Z">
        <w:r w:rsidR="007A014F" w:rsidRPr="009B47F2" w:rsidDel="007B00AC">
          <w:rPr>
            <w:i w:val="0"/>
            <w:color w:val="auto"/>
            <w:sz w:val="24"/>
            <w:szCs w:val="24"/>
          </w:rPr>
          <w:delText xml:space="preserve">falou que não concorda com </w:delText>
        </w:r>
      </w:del>
      <w:r w:rsidR="007A014F" w:rsidRPr="009B47F2">
        <w:rPr>
          <w:i w:val="0"/>
          <w:color w:val="auto"/>
          <w:sz w:val="24"/>
          <w:szCs w:val="24"/>
        </w:rPr>
        <w:t>o procedimento que está sendo dispensado aos segurados por ocasião da devolução</w:t>
      </w:r>
      <w:ins w:id="444" w:author="Larissa Claudia Lopes de Araujo - SPREV" w:date="2021-06-18T17:07:00Z">
        <w:r w:rsidR="007B00AC" w:rsidRPr="007B00AC">
          <w:rPr>
            <w:i w:val="0"/>
            <w:color w:val="auto"/>
            <w:sz w:val="24"/>
            <w:szCs w:val="24"/>
          </w:rPr>
          <w:t xml:space="preserve"> </w:t>
        </w:r>
        <w:r w:rsidR="007B00AC" w:rsidRPr="009B47F2">
          <w:rPr>
            <w:i w:val="0"/>
            <w:color w:val="auto"/>
            <w:sz w:val="24"/>
            <w:szCs w:val="24"/>
          </w:rPr>
          <w:t>de empréstimos indevidos</w:t>
        </w:r>
      </w:ins>
      <w:ins w:id="445" w:author="Larissa Claudia Lopes de Araujo - SPREV" w:date="2021-06-18T17:08:00Z">
        <w:r w:rsidR="007B00AC">
          <w:rPr>
            <w:i w:val="0"/>
            <w:color w:val="auto"/>
            <w:sz w:val="24"/>
            <w:szCs w:val="24"/>
          </w:rPr>
          <w:t>, no qual tem sido exigida a devolução integral</w:t>
        </w:r>
      </w:ins>
      <w:del w:id="446" w:author="Larissa Claudia Lopes de Araujo - SPREV" w:date="2021-06-18T17:06:00Z">
        <w:r w:rsidR="007A014F" w:rsidRPr="009B47F2" w:rsidDel="007B00AC">
          <w:rPr>
            <w:i w:val="0"/>
            <w:color w:val="auto"/>
            <w:sz w:val="24"/>
            <w:szCs w:val="24"/>
          </w:rPr>
          <w:delText xml:space="preserve"> de empréstimos indevidos</w:delText>
        </w:r>
      </w:del>
      <w:r w:rsidR="007A014F" w:rsidRPr="009B47F2">
        <w:rPr>
          <w:i w:val="0"/>
          <w:color w:val="auto"/>
          <w:sz w:val="24"/>
          <w:szCs w:val="24"/>
        </w:rPr>
        <w:t>,</w:t>
      </w:r>
      <w:ins w:id="447" w:author="Larissa Claudia Lopes de Araujo - SPREV" w:date="2021-06-18T17:06:00Z">
        <w:r w:rsidR="007B00AC">
          <w:rPr>
            <w:i w:val="0"/>
            <w:color w:val="auto"/>
            <w:sz w:val="24"/>
            <w:szCs w:val="24"/>
          </w:rPr>
          <w:t xml:space="preserve"> </w:t>
        </w:r>
      </w:ins>
      <w:ins w:id="448" w:author="Larissa Claudia Lopes de Araujo - SPREV" w:date="2021-06-18T17:07:00Z">
        <w:r w:rsidR="007B00AC">
          <w:rPr>
            <w:i w:val="0"/>
            <w:color w:val="auto"/>
            <w:sz w:val="24"/>
            <w:szCs w:val="24"/>
          </w:rPr>
          <w:t xml:space="preserve">observou que </w:t>
        </w:r>
      </w:ins>
      <w:ins w:id="449" w:author="Larissa Claudia Lopes de Araujo - SPREV" w:date="2021-06-18T17:06:00Z">
        <w:r w:rsidR="007B00AC">
          <w:rPr>
            <w:i w:val="0"/>
            <w:color w:val="auto"/>
            <w:sz w:val="24"/>
            <w:szCs w:val="24"/>
          </w:rPr>
          <w:t>não tem sido ju</w:t>
        </w:r>
      </w:ins>
      <w:ins w:id="450" w:author="Larissa Claudia Lopes de Araujo - SPREV" w:date="2021-06-18T17:07:00Z">
        <w:r w:rsidR="007B00AC">
          <w:rPr>
            <w:i w:val="0"/>
            <w:color w:val="auto"/>
            <w:sz w:val="24"/>
            <w:szCs w:val="24"/>
          </w:rPr>
          <w:t>s</w:t>
        </w:r>
      </w:ins>
      <w:ins w:id="451" w:author="Larissa Claudia Lopes de Araujo - SPREV" w:date="2021-06-18T17:06:00Z">
        <w:r w:rsidR="007B00AC">
          <w:rPr>
            <w:i w:val="0"/>
            <w:color w:val="auto"/>
            <w:sz w:val="24"/>
            <w:szCs w:val="24"/>
          </w:rPr>
          <w:t>ta, uma vez</w:t>
        </w:r>
      </w:ins>
      <w:del w:id="452" w:author="Larissa Claudia Lopes de Araujo - SPREV" w:date="2021-06-18T17:06:00Z">
        <w:r w:rsidR="007A014F" w:rsidRPr="009B47F2" w:rsidDel="007B00AC">
          <w:rPr>
            <w:i w:val="0"/>
            <w:color w:val="auto"/>
            <w:sz w:val="24"/>
            <w:szCs w:val="24"/>
          </w:rPr>
          <w:delText xml:space="preserve"> visto</w:delText>
        </w:r>
      </w:del>
      <w:r w:rsidR="007A014F" w:rsidRPr="009B47F2">
        <w:rPr>
          <w:i w:val="0"/>
          <w:color w:val="auto"/>
          <w:sz w:val="24"/>
          <w:szCs w:val="24"/>
        </w:rPr>
        <w:t xml:space="preserve"> que o correto seria a devolução do valor já com a dedução e compensação das parcelas efetivamente descontadas. Em sua intervenção, o </w:t>
      </w:r>
      <w:r w:rsidR="007A014F" w:rsidRPr="00D71367">
        <w:rPr>
          <w:b/>
          <w:i w:val="0"/>
          <w:color w:val="auto"/>
          <w:sz w:val="24"/>
          <w:szCs w:val="24"/>
          <w:rPrChange w:id="453" w:author="SPREV" w:date="2021-06-17T10:59:00Z">
            <w:rPr>
              <w:i w:val="0"/>
              <w:color w:val="auto"/>
              <w:sz w:val="24"/>
              <w:szCs w:val="24"/>
            </w:rPr>
          </w:rPrChange>
        </w:rPr>
        <w:t>Sr. Fernando Antônio Duarte Dantas</w:t>
      </w:r>
      <w:r w:rsidR="007A014F" w:rsidRPr="009B47F2">
        <w:rPr>
          <w:i w:val="0"/>
          <w:color w:val="auto"/>
          <w:sz w:val="24"/>
          <w:szCs w:val="24"/>
        </w:rPr>
        <w:t xml:space="preserve"> </w:t>
      </w:r>
      <w:del w:id="454" w:author="Larissa Claudia Lopes de Araujo - SPREV" w:date="2021-06-18T18:13:00Z">
        <w:r w:rsidR="007A014F" w:rsidRPr="009B47F2" w:rsidDel="00390751">
          <w:rPr>
            <w:i w:val="0"/>
            <w:color w:val="auto"/>
            <w:sz w:val="24"/>
            <w:szCs w:val="24"/>
          </w:rPr>
          <w:delText>deixou claro que</w:delText>
        </w:r>
      </w:del>
      <w:ins w:id="455" w:author="Larissa Claudia Lopes de Araujo - SPREV" w:date="2021-06-18T18:13:00Z">
        <w:r w:rsidR="00390751">
          <w:rPr>
            <w:i w:val="0"/>
            <w:color w:val="auto"/>
            <w:sz w:val="24"/>
            <w:szCs w:val="24"/>
          </w:rPr>
          <w:t>ressaltou</w:t>
        </w:r>
      </w:ins>
      <w:r w:rsidR="007A014F" w:rsidRPr="009B47F2">
        <w:rPr>
          <w:i w:val="0"/>
          <w:color w:val="auto"/>
          <w:sz w:val="24"/>
          <w:szCs w:val="24"/>
        </w:rPr>
        <w:t xml:space="preserve"> a responsabilidade </w:t>
      </w:r>
      <w:del w:id="456" w:author="Larissa Claudia Lopes de Araujo - SPREV" w:date="2021-06-18T18:13:00Z">
        <w:r w:rsidR="007A014F" w:rsidRPr="009B47F2" w:rsidDel="00390751">
          <w:rPr>
            <w:i w:val="0"/>
            <w:color w:val="auto"/>
            <w:sz w:val="24"/>
            <w:szCs w:val="24"/>
          </w:rPr>
          <w:delText xml:space="preserve">pelo controle das instituições financeiras é papel </w:delText>
        </w:r>
      </w:del>
      <w:r w:rsidR="007A014F" w:rsidRPr="009B47F2">
        <w:rPr>
          <w:i w:val="0"/>
          <w:color w:val="auto"/>
          <w:sz w:val="24"/>
          <w:szCs w:val="24"/>
        </w:rPr>
        <w:t>da FEBRABAN</w:t>
      </w:r>
      <w:ins w:id="457" w:author="Larissa Claudia Lopes de Araujo - SPREV" w:date="2021-06-18T18:13:00Z">
        <w:r w:rsidR="00390751">
          <w:rPr>
            <w:i w:val="0"/>
            <w:color w:val="auto"/>
            <w:sz w:val="24"/>
            <w:szCs w:val="24"/>
          </w:rPr>
          <w:t xml:space="preserve"> </w:t>
        </w:r>
        <w:r w:rsidR="00390751" w:rsidRPr="009B47F2">
          <w:rPr>
            <w:i w:val="0"/>
            <w:color w:val="auto"/>
            <w:sz w:val="24"/>
            <w:szCs w:val="24"/>
          </w:rPr>
          <w:t>pelo controle das instituições financeiras</w:t>
        </w:r>
        <w:r w:rsidR="00390751">
          <w:rPr>
            <w:i w:val="0"/>
            <w:color w:val="auto"/>
            <w:sz w:val="24"/>
            <w:szCs w:val="24"/>
          </w:rPr>
          <w:t>,</w:t>
        </w:r>
      </w:ins>
      <w:del w:id="458" w:author="Larissa Claudia Lopes de Araujo - SPREV" w:date="2021-06-18T18:13:00Z">
        <w:r w:rsidR="007A014F" w:rsidRPr="009B47F2" w:rsidDel="00390751">
          <w:rPr>
            <w:i w:val="0"/>
            <w:color w:val="auto"/>
            <w:sz w:val="24"/>
            <w:szCs w:val="24"/>
          </w:rPr>
          <w:delText xml:space="preserve"> e</w:delText>
        </w:r>
      </w:del>
      <w:r w:rsidR="007A014F" w:rsidRPr="009B47F2">
        <w:rPr>
          <w:i w:val="0"/>
          <w:color w:val="auto"/>
          <w:sz w:val="24"/>
          <w:szCs w:val="24"/>
        </w:rPr>
        <w:t xml:space="preserve"> não</w:t>
      </w:r>
      <w:ins w:id="459" w:author="Larissa Claudia Lopes de Araujo - SPREV" w:date="2021-06-18T18:13:00Z">
        <w:r w:rsidR="00390751">
          <w:rPr>
            <w:i w:val="0"/>
            <w:color w:val="auto"/>
            <w:sz w:val="24"/>
            <w:szCs w:val="24"/>
          </w:rPr>
          <w:t xml:space="preserve"> cabendo tal papel a</w:t>
        </w:r>
      </w:ins>
      <w:del w:id="460" w:author="Larissa Claudia Lopes de Araujo - SPREV" w:date="2021-06-18T18:13:00Z">
        <w:r w:rsidR="007A014F" w:rsidRPr="009B47F2" w:rsidDel="00390751">
          <w:rPr>
            <w:i w:val="0"/>
            <w:color w:val="auto"/>
            <w:sz w:val="24"/>
            <w:szCs w:val="24"/>
          </w:rPr>
          <w:delText xml:space="preserve"> d</w:delText>
        </w:r>
      </w:del>
      <w:r w:rsidR="007A014F" w:rsidRPr="009B47F2">
        <w:rPr>
          <w:i w:val="0"/>
          <w:color w:val="auto"/>
          <w:sz w:val="24"/>
          <w:szCs w:val="24"/>
        </w:rPr>
        <w:t>o INSS</w:t>
      </w:r>
      <w:ins w:id="461" w:author="Larissa Claudia Lopes de Araujo - SPREV" w:date="2021-06-18T18:13:00Z">
        <w:r w:rsidR="00390751">
          <w:rPr>
            <w:i w:val="0"/>
            <w:color w:val="auto"/>
            <w:sz w:val="24"/>
            <w:szCs w:val="24"/>
          </w:rPr>
          <w:t xml:space="preserve">. </w:t>
        </w:r>
      </w:ins>
      <w:del w:id="462" w:author="Larissa Claudia Lopes de Araujo - SPREV" w:date="2021-06-18T18:13:00Z">
        <w:r w:rsidR="007A014F" w:rsidRPr="009B47F2" w:rsidDel="00390751">
          <w:rPr>
            <w:i w:val="0"/>
            <w:color w:val="auto"/>
            <w:sz w:val="24"/>
            <w:szCs w:val="24"/>
          </w:rPr>
          <w:delText xml:space="preserve">, </w:delText>
        </w:r>
      </w:del>
      <w:r w:rsidR="00390751" w:rsidRPr="009B47F2">
        <w:rPr>
          <w:i w:val="0"/>
          <w:color w:val="auto"/>
          <w:sz w:val="24"/>
          <w:szCs w:val="24"/>
        </w:rPr>
        <w:t xml:space="preserve">Ressaltou </w:t>
      </w:r>
      <w:r w:rsidR="007A014F" w:rsidRPr="009B47F2">
        <w:rPr>
          <w:i w:val="0"/>
          <w:color w:val="auto"/>
          <w:sz w:val="24"/>
          <w:szCs w:val="24"/>
        </w:rPr>
        <w:t>que apesar de todos os esforços e avanços tecnológicos,</w:t>
      </w:r>
      <w:ins w:id="463" w:author="Larissa Claudia Lopes de Araujo - SPREV" w:date="2021-06-18T18:13:00Z">
        <w:r w:rsidR="00390751">
          <w:rPr>
            <w:i w:val="0"/>
            <w:color w:val="auto"/>
            <w:sz w:val="24"/>
            <w:szCs w:val="24"/>
          </w:rPr>
          <w:t xml:space="preserve"> ainda é possível encontrar</w:t>
        </w:r>
      </w:ins>
      <w:r w:rsidR="007A014F" w:rsidRPr="009B47F2">
        <w:rPr>
          <w:i w:val="0"/>
          <w:color w:val="auto"/>
          <w:sz w:val="24"/>
          <w:szCs w:val="24"/>
        </w:rPr>
        <w:t xml:space="preserve"> indivíduos e empresas mal-intencionadas </w:t>
      </w:r>
      <w:ins w:id="464" w:author="Larissa Claudia Lopes de Araujo - SPREV" w:date="2021-06-18T18:14:00Z">
        <w:r w:rsidR="00390751">
          <w:rPr>
            <w:i w:val="0"/>
            <w:color w:val="auto"/>
            <w:sz w:val="24"/>
            <w:szCs w:val="24"/>
          </w:rPr>
          <w:t xml:space="preserve">que </w:t>
        </w:r>
      </w:ins>
      <w:r w:rsidR="007A014F" w:rsidRPr="009B47F2">
        <w:rPr>
          <w:i w:val="0"/>
          <w:color w:val="auto"/>
          <w:sz w:val="24"/>
          <w:szCs w:val="24"/>
        </w:rPr>
        <w:t>conseguem burlar o sistema</w:t>
      </w:r>
      <w:ins w:id="465" w:author="Larissa Claudia Lopes de Araujo - SPREV" w:date="2021-06-18T18:14:00Z">
        <w:r w:rsidR="00390751">
          <w:rPr>
            <w:i w:val="0"/>
            <w:color w:val="auto"/>
            <w:sz w:val="24"/>
            <w:szCs w:val="24"/>
          </w:rPr>
          <w:t>. Concluiu</w:t>
        </w:r>
      </w:ins>
      <w:r w:rsidR="007A014F" w:rsidRPr="009B47F2">
        <w:rPr>
          <w:i w:val="0"/>
          <w:color w:val="auto"/>
          <w:sz w:val="24"/>
          <w:szCs w:val="24"/>
        </w:rPr>
        <w:t xml:space="preserve"> </w:t>
      </w:r>
      <w:del w:id="466" w:author="Larissa Claudia Lopes de Araujo - SPREV" w:date="2021-06-18T18:14:00Z">
        <w:r w:rsidR="007A014F" w:rsidRPr="009B47F2" w:rsidDel="00390751">
          <w:rPr>
            <w:i w:val="0"/>
            <w:color w:val="auto"/>
            <w:sz w:val="24"/>
            <w:szCs w:val="24"/>
          </w:rPr>
          <w:delText xml:space="preserve">e, em sua conclusão, </w:delText>
        </w:r>
      </w:del>
      <w:r w:rsidR="007A014F" w:rsidRPr="009B47F2">
        <w:rPr>
          <w:i w:val="0"/>
          <w:color w:val="auto"/>
          <w:sz w:val="24"/>
          <w:szCs w:val="24"/>
        </w:rPr>
        <w:t>declar</w:t>
      </w:r>
      <w:del w:id="467" w:author="Larissa Claudia Lopes de Araujo - SPREV" w:date="2021-06-18T18:14:00Z">
        <w:r w:rsidR="007A014F" w:rsidRPr="009B47F2" w:rsidDel="00390751">
          <w:rPr>
            <w:i w:val="0"/>
            <w:color w:val="auto"/>
            <w:sz w:val="24"/>
            <w:szCs w:val="24"/>
          </w:rPr>
          <w:delText>ou</w:delText>
        </w:r>
      </w:del>
      <w:ins w:id="468" w:author="Larissa Claudia Lopes de Araujo - SPREV" w:date="2021-06-18T18:14:00Z">
        <w:r w:rsidR="00390751">
          <w:rPr>
            <w:i w:val="0"/>
            <w:color w:val="auto"/>
            <w:sz w:val="24"/>
            <w:szCs w:val="24"/>
          </w:rPr>
          <w:t>ando</w:t>
        </w:r>
      </w:ins>
      <w:r w:rsidR="007A014F" w:rsidRPr="009B47F2">
        <w:rPr>
          <w:i w:val="0"/>
          <w:color w:val="auto"/>
          <w:sz w:val="24"/>
          <w:szCs w:val="24"/>
        </w:rPr>
        <w:t xml:space="preserve"> </w:t>
      </w:r>
      <w:del w:id="469" w:author="Larissa Claudia Lopes de Araujo - SPREV" w:date="2021-06-18T18:14:00Z">
        <w:r w:rsidR="007A014F" w:rsidRPr="009B47F2" w:rsidDel="00390751">
          <w:rPr>
            <w:i w:val="0"/>
            <w:color w:val="auto"/>
            <w:sz w:val="24"/>
            <w:szCs w:val="24"/>
          </w:rPr>
          <w:delText xml:space="preserve">seu total </w:delText>
        </w:r>
      </w:del>
      <w:r w:rsidR="007A014F" w:rsidRPr="009B47F2">
        <w:rPr>
          <w:i w:val="0"/>
          <w:color w:val="auto"/>
          <w:sz w:val="24"/>
          <w:szCs w:val="24"/>
        </w:rPr>
        <w:t xml:space="preserve">apoio à formação do grupo de trabalho para discutir novos mecanismos que trarão mais segurança aos segurados. Em rápidas palavras, o </w:t>
      </w:r>
      <w:r w:rsidR="007A014F" w:rsidRPr="00D71367">
        <w:rPr>
          <w:b/>
          <w:i w:val="0"/>
          <w:color w:val="auto"/>
          <w:sz w:val="24"/>
          <w:szCs w:val="24"/>
          <w:rPrChange w:id="470" w:author="SPREV" w:date="2021-06-17T11:01:00Z">
            <w:rPr>
              <w:i w:val="0"/>
              <w:color w:val="auto"/>
              <w:sz w:val="24"/>
              <w:szCs w:val="24"/>
            </w:rPr>
          </w:rPrChange>
        </w:rPr>
        <w:t>Sr. Natal Léo</w:t>
      </w:r>
      <w:r w:rsidR="007A014F" w:rsidRPr="009B47F2">
        <w:rPr>
          <w:i w:val="0"/>
          <w:color w:val="auto"/>
          <w:sz w:val="24"/>
          <w:szCs w:val="24"/>
        </w:rPr>
        <w:t xml:space="preserve"> concordou com as falas de seus antecessores, corroborando que a responsabilidade deve ser da FEBRABAN, e acrescentou que, na verdade, o grupo de trabalho deveria ser da FEBRABAN com o envio posterior de uma proposta para ser aprovada no Conselho. Em sua intervenção, o </w:t>
      </w:r>
      <w:r w:rsidR="007A014F" w:rsidRPr="00D71367">
        <w:rPr>
          <w:b/>
          <w:i w:val="0"/>
          <w:color w:val="auto"/>
          <w:sz w:val="24"/>
          <w:szCs w:val="24"/>
          <w:rPrChange w:id="471" w:author="SPREV" w:date="2021-06-17T11:01:00Z">
            <w:rPr>
              <w:i w:val="0"/>
              <w:color w:val="auto"/>
              <w:sz w:val="24"/>
              <w:szCs w:val="24"/>
            </w:rPr>
          </w:rPrChange>
        </w:rPr>
        <w:t>Sr. José Tadeu Peixoto da Costa</w:t>
      </w:r>
      <w:r w:rsidR="007A014F" w:rsidRPr="009B47F2">
        <w:rPr>
          <w:i w:val="0"/>
          <w:color w:val="auto"/>
          <w:sz w:val="24"/>
          <w:szCs w:val="24"/>
        </w:rPr>
        <w:t xml:space="preserve"> </w:t>
      </w:r>
      <w:ins w:id="472" w:author="Larissa Claudia Lopes de Araujo - SPREV" w:date="2021-06-18T18:22:00Z">
        <w:r w:rsidR="00390751">
          <w:rPr>
            <w:i w:val="0"/>
            <w:color w:val="auto"/>
            <w:sz w:val="24"/>
            <w:szCs w:val="24"/>
          </w:rPr>
          <w:t xml:space="preserve">informou que </w:t>
        </w:r>
      </w:ins>
      <w:del w:id="473" w:author="Larissa Claudia Lopes de Araujo - SPREV" w:date="2021-06-18T18:22:00Z">
        <w:r w:rsidR="007A014F" w:rsidRPr="009B47F2" w:rsidDel="00390751">
          <w:rPr>
            <w:i w:val="0"/>
            <w:color w:val="auto"/>
            <w:sz w:val="24"/>
            <w:szCs w:val="24"/>
          </w:rPr>
          <w:delText xml:space="preserve">lembrou </w:delText>
        </w:r>
      </w:del>
      <w:r w:rsidR="007A014F" w:rsidRPr="009B47F2">
        <w:rPr>
          <w:i w:val="0"/>
          <w:color w:val="auto"/>
          <w:sz w:val="24"/>
          <w:szCs w:val="24"/>
        </w:rPr>
        <w:t>o</w:t>
      </w:r>
      <w:ins w:id="474" w:author="Larissa Claudia Lopes de Araujo - SPREV" w:date="2021-06-18T18:23:00Z">
        <w:r w:rsidR="005649CA">
          <w:rPr>
            <w:i w:val="0"/>
            <w:color w:val="auto"/>
            <w:sz w:val="24"/>
            <w:szCs w:val="24"/>
          </w:rPr>
          <w:t xml:space="preserve"> </w:t>
        </w:r>
        <w:r w:rsidR="005649CA" w:rsidRPr="009B47F2">
          <w:rPr>
            <w:i w:val="0"/>
            <w:color w:val="auto"/>
            <w:sz w:val="24"/>
            <w:szCs w:val="24"/>
          </w:rPr>
          <w:t>INSS</w:t>
        </w:r>
        <w:r w:rsidR="005649CA">
          <w:rPr>
            <w:i w:val="0"/>
            <w:color w:val="auto"/>
            <w:sz w:val="24"/>
            <w:szCs w:val="24"/>
          </w:rPr>
          <w:t xml:space="preserve"> é</w:t>
        </w:r>
      </w:ins>
      <w:r w:rsidR="007A014F" w:rsidRPr="009B47F2">
        <w:rPr>
          <w:i w:val="0"/>
          <w:color w:val="auto"/>
          <w:sz w:val="24"/>
          <w:szCs w:val="24"/>
        </w:rPr>
        <w:t xml:space="preserve"> </w:t>
      </w:r>
      <w:ins w:id="475" w:author="Larissa Claudia Lopes de Araujo - SPREV" w:date="2021-06-22T14:17:00Z">
        <w:r w:rsidR="00676E7A">
          <w:rPr>
            <w:i w:val="0"/>
            <w:color w:val="auto"/>
            <w:sz w:val="24"/>
            <w:szCs w:val="24"/>
          </w:rPr>
          <w:t xml:space="preserve">o </w:t>
        </w:r>
      </w:ins>
      <w:r w:rsidR="007A014F" w:rsidRPr="009B47F2">
        <w:rPr>
          <w:i w:val="0"/>
          <w:color w:val="auto"/>
          <w:sz w:val="24"/>
          <w:szCs w:val="24"/>
        </w:rPr>
        <w:t>primeiro</w:t>
      </w:r>
      <w:ins w:id="476" w:author="Larissa Claudia Lopes de Araujo - SPREV" w:date="2021-06-18T18:23:00Z">
        <w:r w:rsidR="005649CA">
          <w:rPr>
            <w:i w:val="0"/>
            <w:color w:val="auto"/>
            <w:sz w:val="24"/>
            <w:szCs w:val="24"/>
          </w:rPr>
          <w:t xml:space="preserve"> a ser demandado em casos de desconto indevido, pois</w:t>
        </w:r>
      </w:ins>
      <w:r w:rsidR="007A014F" w:rsidRPr="009B47F2">
        <w:rPr>
          <w:i w:val="0"/>
          <w:color w:val="auto"/>
          <w:sz w:val="24"/>
          <w:szCs w:val="24"/>
        </w:rPr>
        <w:t xml:space="preserve"> </w:t>
      </w:r>
      <w:del w:id="477" w:author="Larissa Claudia Lopes de Araujo - SPREV" w:date="2021-06-18T18:23:00Z">
        <w:r w:rsidR="007A014F" w:rsidRPr="009B47F2" w:rsidDel="005649CA">
          <w:rPr>
            <w:i w:val="0"/>
            <w:color w:val="auto"/>
            <w:sz w:val="24"/>
            <w:szCs w:val="24"/>
          </w:rPr>
          <w:delText xml:space="preserve">local onde </w:delText>
        </w:r>
      </w:del>
      <w:r w:rsidR="007A014F" w:rsidRPr="009B47F2">
        <w:rPr>
          <w:i w:val="0"/>
          <w:color w:val="auto"/>
          <w:sz w:val="24"/>
          <w:szCs w:val="24"/>
        </w:rPr>
        <w:t xml:space="preserve">o aposentado </w:t>
      </w:r>
      <w:del w:id="478" w:author="Larissa Claudia Lopes de Araujo - SPREV" w:date="2021-06-18T18:24:00Z">
        <w:r w:rsidR="007A014F" w:rsidRPr="009B47F2" w:rsidDel="005649CA">
          <w:rPr>
            <w:i w:val="0"/>
            <w:color w:val="auto"/>
            <w:sz w:val="24"/>
            <w:szCs w:val="24"/>
          </w:rPr>
          <w:delText>corre para reclamar do desconto indevido é no</w:delText>
        </w:r>
      </w:del>
      <w:del w:id="479" w:author="Larissa Claudia Lopes de Araujo - SPREV" w:date="2021-06-18T18:23:00Z">
        <w:r w:rsidR="007A014F" w:rsidRPr="009B47F2" w:rsidDel="005649CA">
          <w:rPr>
            <w:i w:val="0"/>
            <w:color w:val="auto"/>
            <w:sz w:val="24"/>
            <w:szCs w:val="24"/>
          </w:rPr>
          <w:delText xml:space="preserve"> INSS</w:delText>
        </w:r>
      </w:del>
      <w:del w:id="480" w:author="Larissa Claudia Lopes de Araujo - SPREV" w:date="2021-06-18T18:24:00Z">
        <w:r w:rsidR="007A014F" w:rsidRPr="009B47F2" w:rsidDel="005649CA">
          <w:rPr>
            <w:i w:val="0"/>
            <w:color w:val="auto"/>
            <w:sz w:val="24"/>
            <w:szCs w:val="24"/>
          </w:rPr>
          <w:delText xml:space="preserve">, porque ele </w:delText>
        </w:r>
      </w:del>
      <w:r w:rsidR="007A014F" w:rsidRPr="009B47F2">
        <w:rPr>
          <w:i w:val="0"/>
          <w:color w:val="auto"/>
          <w:sz w:val="24"/>
          <w:szCs w:val="24"/>
        </w:rPr>
        <w:t>alega que é o órgão responsável pelo controle do benefício</w:t>
      </w:r>
      <w:ins w:id="481" w:author="Larissa Claudia Lopes de Araujo - SPREV" w:date="2021-06-22T14:17:00Z">
        <w:r w:rsidR="00676E7A">
          <w:rPr>
            <w:i w:val="0"/>
            <w:color w:val="auto"/>
            <w:sz w:val="24"/>
            <w:szCs w:val="24"/>
          </w:rPr>
          <w:t>.</w:t>
        </w:r>
      </w:ins>
      <w:r w:rsidR="007A014F" w:rsidRPr="009B47F2">
        <w:rPr>
          <w:i w:val="0"/>
          <w:color w:val="auto"/>
          <w:sz w:val="24"/>
          <w:szCs w:val="24"/>
        </w:rPr>
        <w:t xml:space="preserve"> </w:t>
      </w:r>
      <w:del w:id="482" w:author="Larissa Claudia Lopes de Araujo - SPREV" w:date="2021-06-22T14:18:00Z">
        <w:r w:rsidR="007A014F" w:rsidRPr="009B47F2" w:rsidDel="00676E7A">
          <w:rPr>
            <w:i w:val="0"/>
            <w:color w:val="auto"/>
            <w:sz w:val="24"/>
            <w:szCs w:val="24"/>
          </w:rPr>
          <w:delText xml:space="preserve">e </w:delText>
        </w:r>
      </w:del>
      <w:r w:rsidR="00676E7A" w:rsidRPr="009B47F2">
        <w:rPr>
          <w:i w:val="0"/>
          <w:color w:val="auto"/>
          <w:sz w:val="24"/>
          <w:szCs w:val="24"/>
        </w:rPr>
        <w:t xml:space="preserve">Alertou </w:t>
      </w:r>
      <w:r w:rsidR="007A014F" w:rsidRPr="009B47F2">
        <w:rPr>
          <w:i w:val="0"/>
          <w:color w:val="auto"/>
          <w:sz w:val="24"/>
          <w:szCs w:val="24"/>
        </w:rPr>
        <w:t>que o grande problema dos empréstimos indevidos são os correspondentes bancários (pastinhas), que muitas das vezes, cometem fraudes na tentativa de cumprir suas metas</w:t>
      </w:r>
      <w:ins w:id="483" w:author="Larissa Claudia Lopes de Araujo - SPREV" w:date="2021-06-18T18:24:00Z">
        <w:r w:rsidR="005649CA">
          <w:rPr>
            <w:i w:val="0"/>
            <w:color w:val="auto"/>
            <w:sz w:val="24"/>
            <w:szCs w:val="24"/>
          </w:rPr>
          <w:t>.</w:t>
        </w:r>
      </w:ins>
      <w:del w:id="484" w:author="Larissa Claudia Lopes de Araujo - SPREV" w:date="2021-06-18T18:24:00Z">
        <w:r w:rsidR="007A014F" w:rsidRPr="009B47F2" w:rsidDel="005649CA">
          <w:rPr>
            <w:i w:val="0"/>
            <w:color w:val="auto"/>
            <w:sz w:val="24"/>
            <w:szCs w:val="24"/>
          </w:rPr>
          <w:delText>,</w:delText>
        </w:r>
      </w:del>
      <w:r w:rsidR="007A014F" w:rsidRPr="009B47F2">
        <w:rPr>
          <w:i w:val="0"/>
          <w:color w:val="auto"/>
          <w:sz w:val="24"/>
          <w:szCs w:val="24"/>
        </w:rPr>
        <w:t xml:space="preserve"> </w:t>
      </w:r>
      <w:ins w:id="485" w:author="Larissa Claudia Lopes de Araujo - SPREV" w:date="2021-06-18T18:24:00Z">
        <w:r w:rsidR="005649CA">
          <w:rPr>
            <w:i w:val="0"/>
            <w:color w:val="auto"/>
            <w:sz w:val="24"/>
            <w:szCs w:val="24"/>
          </w:rPr>
          <w:t>Por fim,</w:t>
        </w:r>
      </w:ins>
      <w:del w:id="486" w:author="Larissa Claudia Lopes de Araujo - SPREV" w:date="2021-06-18T18:24:00Z">
        <w:r w:rsidR="007A014F" w:rsidRPr="009B47F2" w:rsidDel="005649CA">
          <w:rPr>
            <w:i w:val="0"/>
            <w:color w:val="auto"/>
            <w:sz w:val="24"/>
            <w:szCs w:val="24"/>
          </w:rPr>
          <w:delText>concluiu</w:delText>
        </w:r>
      </w:del>
      <w:r w:rsidR="007A014F" w:rsidRPr="009B47F2">
        <w:rPr>
          <w:i w:val="0"/>
          <w:color w:val="auto"/>
          <w:sz w:val="24"/>
          <w:szCs w:val="24"/>
        </w:rPr>
        <w:t xml:space="preserve"> concord</w:t>
      </w:r>
      <w:del w:id="487" w:author="Larissa Claudia Lopes de Araujo - SPREV" w:date="2021-06-18T18:24:00Z">
        <w:r w:rsidR="007A014F" w:rsidRPr="009B47F2" w:rsidDel="005649CA">
          <w:rPr>
            <w:i w:val="0"/>
            <w:color w:val="auto"/>
            <w:sz w:val="24"/>
            <w:szCs w:val="24"/>
          </w:rPr>
          <w:delText>and</w:delText>
        </w:r>
      </w:del>
      <w:r w:rsidR="007A014F" w:rsidRPr="009B47F2">
        <w:rPr>
          <w:i w:val="0"/>
          <w:color w:val="auto"/>
          <w:sz w:val="24"/>
          <w:szCs w:val="24"/>
        </w:rPr>
        <w:t>o</w:t>
      </w:r>
      <w:ins w:id="488" w:author="Larissa Claudia Lopes de Araujo - SPREV" w:date="2021-06-18T18:24:00Z">
        <w:r w:rsidR="005649CA">
          <w:rPr>
            <w:i w:val="0"/>
            <w:color w:val="auto"/>
            <w:sz w:val="24"/>
            <w:szCs w:val="24"/>
          </w:rPr>
          <w:t>u</w:t>
        </w:r>
      </w:ins>
      <w:r w:rsidR="007A014F" w:rsidRPr="009B47F2">
        <w:rPr>
          <w:i w:val="0"/>
          <w:color w:val="auto"/>
          <w:sz w:val="24"/>
          <w:szCs w:val="24"/>
        </w:rPr>
        <w:t xml:space="preserve"> com o Sr. </w:t>
      </w:r>
      <w:del w:id="489" w:author="SPREV" w:date="2021-06-17T11:02:00Z">
        <w:r w:rsidR="007A014F" w:rsidRPr="009B47F2" w:rsidDel="00D71367">
          <w:rPr>
            <w:i w:val="0"/>
            <w:color w:val="auto"/>
            <w:sz w:val="24"/>
            <w:szCs w:val="24"/>
          </w:rPr>
          <w:delText>Benedito Adalberto Brunca</w:delText>
        </w:r>
      </w:del>
      <w:ins w:id="490" w:author="SPREV" w:date="2021-06-17T11:02:00Z">
        <w:r w:rsidR="00D71367">
          <w:rPr>
            <w:i w:val="0"/>
            <w:color w:val="auto"/>
            <w:sz w:val="24"/>
            <w:szCs w:val="24"/>
          </w:rPr>
          <w:t>Presidente</w:t>
        </w:r>
      </w:ins>
      <w:r w:rsidR="007A014F" w:rsidRPr="009B47F2">
        <w:rPr>
          <w:i w:val="0"/>
          <w:color w:val="auto"/>
          <w:sz w:val="24"/>
          <w:szCs w:val="24"/>
        </w:rPr>
        <w:t xml:space="preserve"> no tocante a devolução de empréstimos indevidos com a devida correção e desconto das parcelas quitadas</w:t>
      </w:r>
      <w:ins w:id="491" w:author="Larissa Claudia Lopes de Araujo - SPREV" w:date="2021-06-22T14:19:00Z">
        <w:r w:rsidR="00676E7A">
          <w:rPr>
            <w:i w:val="0"/>
            <w:color w:val="auto"/>
            <w:sz w:val="24"/>
            <w:szCs w:val="24"/>
          </w:rPr>
          <w:t>, havendo bancos que demoram até 120 dias para devolver os descontos indevidos</w:t>
        </w:r>
      </w:ins>
      <w:r w:rsidR="007A014F" w:rsidRPr="009B47F2">
        <w:rPr>
          <w:i w:val="0"/>
          <w:color w:val="auto"/>
          <w:sz w:val="24"/>
          <w:szCs w:val="24"/>
        </w:rPr>
        <w:t xml:space="preserve">. O </w:t>
      </w:r>
      <w:r w:rsidR="007A014F" w:rsidRPr="00D71367">
        <w:rPr>
          <w:b/>
          <w:i w:val="0"/>
          <w:color w:val="auto"/>
          <w:sz w:val="24"/>
          <w:szCs w:val="24"/>
          <w:rPrChange w:id="492" w:author="SPREV" w:date="2021-06-17T11:01:00Z">
            <w:rPr>
              <w:i w:val="0"/>
              <w:color w:val="auto"/>
              <w:sz w:val="24"/>
              <w:szCs w:val="24"/>
            </w:rPr>
          </w:rPrChange>
        </w:rPr>
        <w:t xml:space="preserve">Sr. </w:t>
      </w:r>
      <w:proofErr w:type="spellStart"/>
      <w:r w:rsidR="007A014F" w:rsidRPr="00D71367">
        <w:rPr>
          <w:b/>
          <w:i w:val="0"/>
          <w:color w:val="auto"/>
          <w:sz w:val="24"/>
          <w:szCs w:val="24"/>
          <w:rPrChange w:id="493" w:author="SPREV" w:date="2021-06-17T11:01:00Z">
            <w:rPr>
              <w:i w:val="0"/>
              <w:color w:val="auto"/>
              <w:sz w:val="24"/>
              <w:szCs w:val="24"/>
            </w:rPr>
          </w:rPrChange>
        </w:rPr>
        <w:t>Obede</w:t>
      </w:r>
      <w:proofErr w:type="spellEnd"/>
      <w:r w:rsidR="007A014F" w:rsidRPr="00D71367">
        <w:rPr>
          <w:b/>
          <w:i w:val="0"/>
          <w:color w:val="auto"/>
          <w:sz w:val="24"/>
          <w:szCs w:val="24"/>
          <w:rPrChange w:id="494" w:author="SPREV" w:date="2021-06-17T11:01:00Z">
            <w:rPr>
              <w:i w:val="0"/>
              <w:color w:val="auto"/>
              <w:sz w:val="24"/>
              <w:szCs w:val="24"/>
            </w:rPr>
          </w:rPrChange>
        </w:rPr>
        <w:t xml:space="preserve"> Muniz Teodoro</w:t>
      </w:r>
      <w:r w:rsidR="007A014F" w:rsidRPr="009B47F2">
        <w:rPr>
          <w:i w:val="0"/>
          <w:color w:val="auto"/>
          <w:sz w:val="24"/>
          <w:szCs w:val="24"/>
        </w:rPr>
        <w:t xml:space="preserve"> endossou as palavras do Sr. Natal Léo e enfatizou que a responsabilidade é da FEBRABAN e citou </w:t>
      </w:r>
      <w:ins w:id="495" w:author="Larissa Claudia Lopes de Araujo - SPREV" w:date="2021-06-22T14:20:00Z">
        <w:r w:rsidR="00676E7A">
          <w:rPr>
            <w:i w:val="0"/>
            <w:color w:val="auto"/>
            <w:sz w:val="24"/>
            <w:szCs w:val="24"/>
          </w:rPr>
          <w:t>alguns</w:t>
        </w:r>
      </w:ins>
      <w:del w:id="496" w:author="Larissa Claudia Lopes de Araujo - SPREV" w:date="2021-06-22T14:20:00Z">
        <w:r w:rsidR="007A014F" w:rsidRPr="009B47F2" w:rsidDel="00676E7A">
          <w:rPr>
            <w:i w:val="0"/>
            <w:color w:val="auto"/>
            <w:sz w:val="24"/>
            <w:szCs w:val="24"/>
          </w:rPr>
          <w:delText>vários</w:delText>
        </w:r>
      </w:del>
      <w:r w:rsidR="007A014F" w:rsidRPr="009B47F2">
        <w:rPr>
          <w:i w:val="0"/>
          <w:color w:val="auto"/>
          <w:sz w:val="24"/>
          <w:szCs w:val="24"/>
        </w:rPr>
        <w:t xml:space="preserve"> casos de empréstimos indevidos de segurados que fazem parte da associação de Guarulhos, da qual faz parte.</w:t>
      </w:r>
      <w:ins w:id="497" w:author="Larissa Claudia Lopes de Araujo - SPREV" w:date="2021-06-22T14:20:00Z">
        <w:r w:rsidR="00676E7A">
          <w:rPr>
            <w:i w:val="0"/>
            <w:color w:val="auto"/>
            <w:sz w:val="24"/>
            <w:szCs w:val="24"/>
          </w:rPr>
          <w:t xml:space="preserve"> </w:t>
        </w:r>
      </w:ins>
      <w:ins w:id="498" w:author="Larissa Claudia Lopes de Araujo - SPREV" w:date="2021-06-22T14:21:00Z">
        <w:r w:rsidR="00676E7A">
          <w:rPr>
            <w:i w:val="0"/>
            <w:color w:val="auto"/>
            <w:sz w:val="24"/>
            <w:szCs w:val="24"/>
          </w:rPr>
          <w:t>R</w:t>
        </w:r>
        <w:r w:rsidR="00676E7A" w:rsidRPr="00676E7A">
          <w:rPr>
            <w:i w:val="0"/>
            <w:color w:val="auto"/>
            <w:sz w:val="24"/>
            <w:szCs w:val="24"/>
          </w:rPr>
          <w:t xml:space="preserve">elatou um caso concreto </w:t>
        </w:r>
        <w:r w:rsidR="00676E7A">
          <w:rPr>
            <w:i w:val="0"/>
            <w:color w:val="auto"/>
            <w:sz w:val="24"/>
            <w:szCs w:val="24"/>
          </w:rPr>
          <w:t>em</w:t>
        </w:r>
        <w:r w:rsidR="00676E7A" w:rsidRPr="00676E7A">
          <w:rPr>
            <w:i w:val="0"/>
            <w:color w:val="auto"/>
            <w:sz w:val="24"/>
            <w:szCs w:val="24"/>
          </w:rPr>
          <w:t xml:space="preserve"> que </w:t>
        </w:r>
        <w:r w:rsidR="00676E7A">
          <w:rPr>
            <w:i w:val="0"/>
            <w:color w:val="auto"/>
            <w:sz w:val="24"/>
            <w:szCs w:val="24"/>
          </w:rPr>
          <w:t xml:space="preserve">houve </w:t>
        </w:r>
        <w:r w:rsidR="00676E7A" w:rsidRPr="00676E7A">
          <w:rPr>
            <w:i w:val="0"/>
            <w:color w:val="auto"/>
            <w:sz w:val="24"/>
            <w:szCs w:val="24"/>
          </w:rPr>
          <w:t xml:space="preserve">uma contratação irregular e que o segurado devolveu </w:t>
        </w:r>
        <w:r w:rsidR="00676E7A">
          <w:rPr>
            <w:i w:val="0"/>
            <w:color w:val="auto"/>
            <w:sz w:val="24"/>
            <w:szCs w:val="24"/>
          </w:rPr>
          <w:t>o valor, porém</w:t>
        </w:r>
        <w:r w:rsidR="00676E7A" w:rsidRPr="00676E7A">
          <w:rPr>
            <w:i w:val="0"/>
            <w:color w:val="auto"/>
            <w:sz w:val="24"/>
            <w:szCs w:val="24"/>
          </w:rPr>
          <w:t xml:space="preserve"> o banco permaneceu descontando</w:t>
        </w:r>
        <w:r w:rsidR="00676E7A">
          <w:rPr>
            <w:i w:val="0"/>
            <w:color w:val="auto"/>
            <w:sz w:val="24"/>
            <w:szCs w:val="24"/>
          </w:rPr>
          <w:t>,</w:t>
        </w:r>
        <w:r w:rsidR="00676E7A" w:rsidRPr="00676E7A">
          <w:rPr>
            <w:i w:val="0"/>
            <w:color w:val="auto"/>
            <w:sz w:val="24"/>
            <w:szCs w:val="24"/>
          </w:rPr>
          <w:t xml:space="preserve"> causando mais prejuízos ao segurado. </w:t>
        </w:r>
      </w:ins>
      <w:ins w:id="499" w:author="Larissa Claudia Lopes de Araujo - SPREV" w:date="2021-06-22T14:22:00Z">
        <w:r w:rsidR="00676E7A">
          <w:rPr>
            <w:i w:val="0"/>
            <w:color w:val="auto"/>
            <w:sz w:val="24"/>
            <w:szCs w:val="24"/>
          </w:rPr>
          <w:t>Discorreu</w:t>
        </w:r>
      </w:ins>
      <w:ins w:id="500" w:author="Larissa Claudia Lopes de Araujo - SPREV" w:date="2021-06-22T14:21:00Z">
        <w:r w:rsidR="00676E7A" w:rsidRPr="00676E7A">
          <w:rPr>
            <w:i w:val="0"/>
            <w:color w:val="auto"/>
            <w:sz w:val="24"/>
            <w:szCs w:val="24"/>
          </w:rPr>
          <w:t xml:space="preserve"> que há pouco caso </w:t>
        </w:r>
      </w:ins>
      <w:ins w:id="501" w:author="Larissa Claudia Lopes de Araujo - SPREV" w:date="2021-06-22T14:22:00Z">
        <w:r w:rsidR="00676E7A">
          <w:rPr>
            <w:i w:val="0"/>
            <w:color w:val="auto"/>
            <w:sz w:val="24"/>
            <w:szCs w:val="24"/>
          </w:rPr>
          <w:t xml:space="preserve">por parte </w:t>
        </w:r>
      </w:ins>
      <w:ins w:id="502" w:author="Larissa Claudia Lopes de Araujo - SPREV" w:date="2021-06-22T14:21:00Z">
        <w:r w:rsidR="00676E7A" w:rsidRPr="00676E7A">
          <w:rPr>
            <w:i w:val="0"/>
            <w:color w:val="auto"/>
            <w:sz w:val="24"/>
            <w:szCs w:val="24"/>
          </w:rPr>
          <w:t>das instituições financeiras.</w:t>
        </w:r>
      </w:ins>
      <w:r w:rsidR="007A014F" w:rsidRPr="009B47F2">
        <w:rPr>
          <w:i w:val="0"/>
          <w:color w:val="auto"/>
          <w:sz w:val="24"/>
          <w:szCs w:val="24"/>
        </w:rPr>
        <w:t xml:space="preserve"> Em sua intervenção, o </w:t>
      </w:r>
      <w:r w:rsidR="007A014F" w:rsidRPr="00D71367">
        <w:rPr>
          <w:b/>
          <w:i w:val="0"/>
          <w:color w:val="auto"/>
          <w:sz w:val="24"/>
          <w:szCs w:val="24"/>
          <w:rPrChange w:id="503" w:author="SPREV" w:date="2021-06-17T11:02:00Z">
            <w:rPr>
              <w:i w:val="0"/>
              <w:color w:val="auto"/>
              <w:sz w:val="24"/>
              <w:szCs w:val="24"/>
            </w:rPr>
          </w:rPrChange>
        </w:rPr>
        <w:t>Sr. Evandro José Morello</w:t>
      </w:r>
      <w:r w:rsidR="007A014F" w:rsidRPr="009B47F2">
        <w:rPr>
          <w:i w:val="0"/>
          <w:color w:val="auto"/>
          <w:sz w:val="24"/>
          <w:szCs w:val="24"/>
        </w:rPr>
        <w:t xml:space="preserve"> concordou com seus pares e acrescentou a </w:t>
      </w:r>
      <w:ins w:id="504" w:author="SPREV" w:date="2021-06-17T16:01:00Z">
        <w:r w:rsidR="0080639C" w:rsidRPr="0080639C">
          <w:rPr>
            <w:i w:val="0"/>
            <w:color w:val="auto"/>
            <w:sz w:val="24"/>
            <w:szCs w:val="24"/>
          </w:rPr>
          <w:t xml:space="preserve">Associação Brasileira de Bancos </w:t>
        </w:r>
        <w:r w:rsidR="0080639C">
          <w:rPr>
            <w:i w:val="0"/>
            <w:color w:val="auto"/>
            <w:sz w:val="24"/>
            <w:szCs w:val="24"/>
          </w:rPr>
          <w:t>(</w:t>
        </w:r>
      </w:ins>
      <w:r w:rsidR="007A014F" w:rsidRPr="009B47F2">
        <w:rPr>
          <w:i w:val="0"/>
          <w:color w:val="auto"/>
          <w:sz w:val="24"/>
          <w:szCs w:val="24"/>
        </w:rPr>
        <w:t>ABBC</w:t>
      </w:r>
      <w:ins w:id="505" w:author="SPREV" w:date="2021-06-17T16:01:00Z">
        <w:r w:rsidR="0080639C">
          <w:rPr>
            <w:i w:val="0"/>
            <w:color w:val="auto"/>
            <w:sz w:val="24"/>
            <w:szCs w:val="24"/>
          </w:rPr>
          <w:t>)</w:t>
        </w:r>
      </w:ins>
      <w:r w:rsidR="007A014F" w:rsidRPr="009B47F2">
        <w:rPr>
          <w:i w:val="0"/>
          <w:color w:val="auto"/>
          <w:sz w:val="24"/>
          <w:szCs w:val="24"/>
        </w:rPr>
        <w:t xml:space="preserve"> como possível participante desse processo e falou que essa é uma questão que precisa ser aprofundada junto ao Banco Central, visto que atualmente, as reclamações ficam no âmbito da Previdência e das instituições financeiras. Destacou a necessidade de um processo fiscalizatório mais amplo e abrangente com ferramentas que cobrem efetivamente a tragam soluções rápidas para as reclamações dos aposentados da Previdência, resolvendo imediatamente suas reivindicações. Após diversas contribuições, o </w:t>
      </w:r>
      <w:r w:rsidR="007A014F" w:rsidRPr="00D71367">
        <w:rPr>
          <w:b/>
          <w:i w:val="0"/>
          <w:color w:val="auto"/>
          <w:sz w:val="24"/>
          <w:szCs w:val="24"/>
          <w:rPrChange w:id="506" w:author="SPREV" w:date="2021-06-17T11:02:00Z">
            <w:rPr>
              <w:i w:val="0"/>
              <w:color w:val="auto"/>
              <w:sz w:val="24"/>
              <w:szCs w:val="24"/>
            </w:rPr>
          </w:rPrChange>
        </w:rPr>
        <w:t>Sr. Leonardo José Rolim Guimarães</w:t>
      </w:r>
      <w:r w:rsidR="007A014F" w:rsidRPr="009B47F2">
        <w:rPr>
          <w:i w:val="0"/>
          <w:color w:val="auto"/>
          <w:sz w:val="24"/>
          <w:szCs w:val="24"/>
        </w:rPr>
        <w:t xml:space="preserve"> disse que</w:t>
      </w:r>
      <w:ins w:id="507" w:author="Larissa Claudia Lopes de Araujo - SPREV" w:date="2021-06-22T14:26:00Z">
        <w:r w:rsidR="00676E7A" w:rsidRPr="00676E7A">
          <w:t xml:space="preserve"> </w:t>
        </w:r>
        <w:r w:rsidR="00676E7A" w:rsidRPr="00676E7A">
          <w:rPr>
            <w:i w:val="0"/>
            <w:color w:val="auto"/>
            <w:sz w:val="24"/>
            <w:szCs w:val="24"/>
          </w:rPr>
          <w:t>o Grupo que será formado pode</w:t>
        </w:r>
        <w:r w:rsidR="00676E7A">
          <w:rPr>
            <w:i w:val="0"/>
            <w:color w:val="auto"/>
            <w:sz w:val="24"/>
            <w:szCs w:val="24"/>
          </w:rPr>
          <w:t>rá</w:t>
        </w:r>
        <w:r w:rsidR="00676E7A" w:rsidRPr="00676E7A">
          <w:rPr>
            <w:i w:val="0"/>
            <w:color w:val="auto"/>
            <w:sz w:val="24"/>
            <w:szCs w:val="24"/>
          </w:rPr>
          <w:t xml:space="preserve"> recomendar a obrigatoriedade de adesão à autorregulação.</w:t>
        </w:r>
      </w:ins>
      <w:r w:rsidR="007A014F" w:rsidRPr="009B47F2">
        <w:rPr>
          <w:i w:val="0"/>
          <w:color w:val="auto"/>
          <w:sz w:val="24"/>
          <w:szCs w:val="24"/>
        </w:rPr>
        <w:t xml:space="preserve"> </w:t>
      </w:r>
      <w:del w:id="508" w:author="Larissa Claudia Lopes de Araujo - SPREV" w:date="2021-06-22T14:26:00Z">
        <w:r w:rsidR="007A014F" w:rsidRPr="009B47F2" w:rsidDel="000032AC">
          <w:rPr>
            <w:i w:val="0"/>
            <w:color w:val="auto"/>
            <w:sz w:val="24"/>
            <w:szCs w:val="24"/>
          </w:rPr>
          <w:delText>é possível recomendar a obrigatoriedade de adesão à autorregulação</w:delText>
        </w:r>
      </w:del>
      <w:ins w:id="509" w:author="Larissa Claudia Lopes de Araujo - SPREV" w:date="2021-06-22T14:26:00Z">
        <w:r w:rsidR="000032AC">
          <w:rPr>
            <w:i w:val="0"/>
            <w:color w:val="auto"/>
            <w:sz w:val="24"/>
            <w:szCs w:val="24"/>
          </w:rPr>
          <w:t xml:space="preserve">Todavia, </w:t>
        </w:r>
      </w:ins>
      <w:del w:id="510" w:author="Larissa Claudia Lopes de Araujo - SPREV" w:date="2021-06-22T14:27:00Z">
        <w:r w:rsidR="007A014F" w:rsidRPr="009B47F2" w:rsidDel="000032AC">
          <w:rPr>
            <w:i w:val="0"/>
            <w:color w:val="auto"/>
            <w:sz w:val="24"/>
            <w:szCs w:val="24"/>
          </w:rPr>
          <w:delText>,</w:delText>
        </w:r>
      </w:del>
      <w:ins w:id="511" w:author="Larissa Claudia Lopes de Araujo - SPREV" w:date="2021-06-22T14:27:00Z">
        <w:r w:rsidR="000032AC">
          <w:rPr>
            <w:i w:val="0"/>
            <w:color w:val="auto"/>
            <w:sz w:val="24"/>
            <w:szCs w:val="24"/>
          </w:rPr>
          <w:t>esclareceu</w:t>
        </w:r>
      </w:ins>
      <w:del w:id="512" w:author="Larissa Claudia Lopes de Araujo - SPREV" w:date="2021-06-22T14:27:00Z">
        <w:r w:rsidR="007A014F" w:rsidRPr="009B47F2" w:rsidDel="000032AC">
          <w:rPr>
            <w:i w:val="0"/>
            <w:color w:val="auto"/>
            <w:sz w:val="24"/>
            <w:szCs w:val="24"/>
          </w:rPr>
          <w:delText xml:space="preserve"> mas deixou claro que</w:delText>
        </w:r>
      </w:del>
      <w:r w:rsidR="007A014F" w:rsidRPr="009B47F2">
        <w:rPr>
          <w:i w:val="0"/>
          <w:color w:val="auto"/>
          <w:sz w:val="24"/>
          <w:szCs w:val="24"/>
        </w:rPr>
        <w:t xml:space="preserve"> a medida </w:t>
      </w:r>
      <w:ins w:id="513" w:author="Larissa Claudia Lopes de Araujo - SPREV" w:date="2021-06-22T14:24:00Z">
        <w:r w:rsidR="00676E7A">
          <w:rPr>
            <w:i w:val="0"/>
            <w:color w:val="auto"/>
            <w:sz w:val="24"/>
            <w:szCs w:val="24"/>
          </w:rPr>
          <w:t xml:space="preserve">sozinha </w:t>
        </w:r>
      </w:ins>
      <w:r w:rsidR="007A014F" w:rsidRPr="009B47F2">
        <w:rPr>
          <w:i w:val="0"/>
          <w:color w:val="auto"/>
          <w:sz w:val="24"/>
          <w:szCs w:val="24"/>
        </w:rPr>
        <w:t xml:space="preserve">não resolverá o problema, </w:t>
      </w:r>
      <w:del w:id="514" w:author="Larissa Claudia Lopes de Araujo - SPREV" w:date="2021-06-22T14:28:00Z">
        <w:r w:rsidR="007A014F" w:rsidRPr="009B47F2" w:rsidDel="000032AC">
          <w:rPr>
            <w:i w:val="0"/>
            <w:color w:val="auto"/>
            <w:sz w:val="24"/>
            <w:szCs w:val="24"/>
          </w:rPr>
          <w:delText>esclareceu que</w:delText>
        </w:r>
      </w:del>
      <w:ins w:id="515" w:author="Larissa Claudia Lopes de Araujo - SPREV" w:date="2021-06-22T14:28:00Z">
        <w:r w:rsidR="000032AC">
          <w:rPr>
            <w:i w:val="0"/>
            <w:color w:val="auto"/>
            <w:sz w:val="24"/>
            <w:szCs w:val="24"/>
          </w:rPr>
          <w:t>pois</w:t>
        </w:r>
      </w:ins>
      <w:r w:rsidR="007A014F" w:rsidRPr="009B47F2">
        <w:rPr>
          <w:i w:val="0"/>
          <w:color w:val="auto"/>
          <w:sz w:val="24"/>
          <w:szCs w:val="24"/>
        </w:rPr>
        <w:t xml:space="preserve"> nem sempre o problema são os correspondentes bancários</w:t>
      </w:r>
      <w:ins w:id="516" w:author="Larissa Claudia Lopes de Araujo - SPREV" w:date="2021-06-22T14:28:00Z">
        <w:r w:rsidR="000032AC">
          <w:rPr>
            <w:i w:val="0"/>
            <w:color w:val="auto"/>
            <w:sz w:val="24"/>
            <w:szCs w:val="24"/>
          </w:rPr>
          <w:t xml:space="preserve">. </w:t>
        </w:r>
      </w:ins>
      <w:ins w:id="517" w:author="Larissa Claudia Lopes de Araujo - SPREV" w:date="2021-06-22T14:29:00Z">
        <w:r w:rsidR="000032AC" w:rsidRPr="000032AC">
          <w:rPr>
            <w:i w:val="0"/>
            <w:color w:val="auto"/>
            <w:sz w:val="24"/>
            <w:szCs w:val="24"/>
          </w:rPr>
          <w:t xml:space="preserve">Comentou que o INSS tem um trabalho considerável sobre essas fraudes e reclamações e que ao implementar a validação biométrica o trabalho do INSS </w:t>
        </w:r>
        <w:r w:rsidR="000032AC">
          <w:rPr>
            <w:i w:val="0"/>
            <w:color w:val="auto"/>
            <w:sz w:val="24"/>
            <w:szCs w:val="24"/>
          </w:rPr>
          <w:t>s</w:t>
        </w:r>
        <w:r w:rsidR="000032AC" w:rsidRPr="000032AC">
          <w:rPr>
            <w:i w:val="0"/>
            <w:color w:val="auto"/>
            <w:sz w:val="24"/>
            <w:szCs w:val="24"/>
          </w:rPr>
          <w:t>er</w:t>
        </w:r>
        <w:r w:rsidR="000032AC">
          <w:rPr>
            <w:i w:val="0"/>
            <w:color w:val="auto"/>
            <w:sz w:val="24"/>
            <w:szCs w:val="24"/>
          </w:rPr>
          <w:t>á</w:t>
        </w:r>
        <w:r w:rsidR="000032AC" w:rsidRPr="000032AC">
          <w:rPr>
            <w:i w:val="0"/>
            <w:color w:val="auto"/>
            <w:sz w:val="24"/>
            <w:szCs w:val="24"/>
          </w:rPr>
          <w:t xml:space="preserve"> reduzido, pois há uma força de trabalho dedicada às fraudes e que com a mitigação dessas, esses servidores poderão ser direcionados para outros trabalhos. Destacou que a base biométrica é extensa e que as instituições financeiras podem capturar a biometria e também a iniciativa dos totens para auxiliar nesse processo.</w:t>
        </w:r>
      </w:ins>
      <w:del w:id="518" w:author="Larissa Claudia Lopes de Araujo - SPREV" w:date="2021-06-22T14:29:00Z">
        <w:r w:rsidR="007A014F" w:rsidRPr="009B47F2" w:rsidDel="000032AC">
          <w:rPr>
            <w:i w:val="0"/>
            <w:color w:val="auto"/>
            <w:sz w:val="24"/>
            <w:szCs w:val="24"/>
          </w:rPr>
          <w:delText xml:space="preserve"> e que sendo essa a proposta da FEBRABAN, talvez o problema possa ser resolvido, contudo, a medida irá criar um enorme problema para os aposentados que tem dificuldade de acesso à rede bancária. Prosseguindo, disse acreditar a validação biométrica é a solução, visto que irá liberar os servidores para a análise de requerimentos e não trará mais trabalho para o INSS.</w:delText>
        </w:r>
      </w:del>
      <w:r w:rsidR="007A014F" w:rsidRPr="009B47F2">
        <w:rPr>
          <w:i w:val="0"/>
          <w:color w:val="auto"/>
          <w:sz w:val="24"/>
          <w:szCs w:val="24"/>
        </w:rPr>
        <w:t xml:space="preserve"> </w:t>
      </w:r>
      <w:r w:rsidR="00D71367" w:rsidRPr="009B47F2">
        <w:rPr>
          <w:i w:val="0"/>
          <w:color w:val="auto"/>
          <w:sz w:val="24"/>
          <w:szCs w:val="24"/>
        </w:rPr>
        <w:t xml:space="preserve">Em </w:t>
      </w:r>
      <w:r w:rsidR="007A014F" w:rsidRPr="009B47F2">
        <w:rPr>
          <w:i w:val="0"/>
          <w:color w:val="auto"/>
          <w:sz w:val="24"/>
          <w:szCs w:val="24"/>
        </w:rPr>
        <w:t>complemento</w:t>
      </w:r>
      <w:del w:id="519" w:author="Larissa Claudia Lopes de Araujo - SPREV" w:date="2021-06-22T14:30:00Z">
        <w:r w:rsidR="007A014F" w:rsidRPr="009B47F2" w:rsidDel="000032AC">
          <w:rPr>
            <w:i w:val="0"/>
            <w:color w:val="auto"/>
            <w:sz w:val="24"/>
            <w:szCs w:val="24"/>
          </w:rPr>
          <w:delText xml:space="preserve"> a fala do Sr. Leonardo Rolim</w:delText>
        </w:r>
      </w:del>
      <w:r w:rsidR="007A014F" w:rsidRPr="009B47F2">
        <w:rPr>
          <w:i w:val="0"/>
          <w:color w:val="auto"/>
          <w:sz w:val="24"/>
          <w:szCs w:val="24"/>
        </w:rPr>
        <w:t xml:space="preserve">, o </w:t>
      </w:r>
      <w:r w:rsidR="007A014F" w:rsidRPr="00D71367">
        <w:rPr>
          <w:b/>
          <w:i w:val="0"/>
          <w:color w:val="auto"/>
          <w:sz w:val="24"/>
          <w:szCs w:val="24"/>
          <w:rPrChange w:id="520" w:author="SPREV" w:date="2021-06-17T11:03:00Z">
            <w:rPr>
              <w:i w:val="0"/>
              <w:color w:val="auto"/>
              <w:sz w:val="24"/>
              <w:szCs w:val="24"/>
            </w:rPr>
          </w:rPrChange>
        </w:rPr>
        <w:t>Sr. Presidente</w:t>
      </w:r>
      <w:r w:rsidR="007A014F" w:rsidRPr="009B47F2">
        <w:rPr>
          <w:i w:val="0"/>
          <w:color w:val="auto"/>
          <w:sz w:val="24"/>
          <w:szCs w:val="24"/>
        </w:rPr>
        <w:t xml:space="preserve"> pontuou que levando em consideração as propostas e sugestões, será necessário convidar a área de fiscalização do Banco Central para acompanhar os debates do grupo de trabalho, porque a partir do momento </w:t>
      </w:r>
      <w:ins w:id="521" w:author="Larissa Claudia Lopes de Araujo - SPREV" w:date="2021-06-22T14:30:00Z">
        <w:r w:rsidR="000032AC">
          <w:rPr>
            <w:i w:val="0"/>
            <w:color w:val="auto"/>
            <w:sz w:val="24"/>
            <w:szCs w:val="24"/>
          </w:rPr>
          <w:t xml:space="preserve">em que </w:t>
        </w:r>
      </w:ins>
      <w:r w:rsidR="007A014F" w:rsidRPr="009B47F2">
        <w:rPr>
          <w:i w:val="0"/>
          <w:color w:val="auto"/>
          <w:sz w:val="24"/>
          <w:szCs w:val="24"/>
        </w:rPr>
        <w:t>houver a imposição da autorregulação</w:t>
      </w:r>
      <w:ins w:id="522" w:author="Larissa Claudia Lopes de Araujo - SPREV" w:date="2021-06-22T14:30:00Z">
        <w:r w:rsidR="000032AC">
          <w:rPr>
            <w:i w:val="0"/>
            <w:color w:val="auto"/>
            <w:sz w:val="24"/>
            <w:szCs w:val="24"/>
          </w:rPr>
          <w:t>,</w:t>
        </w:r>
      </w:ins>
      <w:r w:rsidR="007A014F" w:rsidRPr="009B47F2">
        <w:rPr>
          <w:i w:val="0"/>
          <w:color w:val="auto"/>
          <w:sz w:val="24"/>
          <w:szCs w:val="24"/>
        </w:rPr>
        <w:t xml:space="preserve"> essa se transformará em obrigação. De pronto, o </w:t>
      </w:r>
      <w:r w:rsidR="007A014F" w:rsidRPr="00D71367">
        <w:rPr>
          <w:b/>
          <w:i w:val="0"/>
          <w:color w:val="auto"/>
          <w:sz w:val="24"/>
          <w:szCs w:val="24"/>
          <w:rPrChange w:id="523" w:author="SPREV" w:date="2021-06-17T11:03:00Z">
            <w:rPr>
              <w:i w:val="0"/>
              <w:color w:val="auto"/>
              <w:sz w:val="24"/>
              <w:szCs w:val="24"/>
            </w:rPr>
          </w:rPrChange>
        </w:rPr>
        <w:t>Sr. Amaury Martins de Oliva</w:t>
      </w:r>
      <w:r w:rsidR="007A014F" w:rsidRPr="009B47F2">
        <w:rPr>
          <w:i w:val="0"/>
          <w:color w:val="auto"/>
          <w:sz w:val="24"/>
          <w:szCs w:val="24"/>
        </w:rPr>
        <w:t xml:space="preserve"> disse que é preciso uma atuação coordenada pois o problema não é simples, destacou as várias iniciáticas adotadas pela FEBRABAN juntamente com a ABBC</w:t>
      </w:r>
      <w:ins w:id="524" w:author="Larissa Claudia Lopes de Araujo - SPREV" w:date="2021-06-22T14:31:00Z">
        <w:r w:rsidR="000032AC">
          <w:rPr>
            <w:i w:val="0"/>
            <w:color w:val="auto"/>
            <w:sz w:val="24"/>
            <w:szCs w:val="24"/>
          </w:rPr>
          <w:t>.</w:t>
        </w:r>
      </w:ins>
      <w:del w:id="525" w:author="Larissa Claudia Lopes de Araujo - SPREV" w:date="2021-06-22T14:31:00Z">
        <w:r w:rsidR="007A014F" w:rsidRPr="009B47F2" w:rsidDel="000032AC">
          <w:rPr>
            <w:i w:val="0"/>
            <w:color w:val="auto"/>
            <w:sz w:val="24"/>
            <w:szCs w:val="24"/>
          </w:rPr>
          <w:delText>,</w:delText>
        </w:r>
      </w:del>
      <w:r w:rsidR="007A014F" w:rsidRPr="009B47F2">
        <w:rPr>
          <w:i w:val="0"/>
          <w:color w:val="auto"/>
          <w:sz w:val="24"/>
          <w:szCs w:val="24"/>
        </w:rPr>
        <w:t xml:space="preserve"> </w:t>
      </w:r>
      <w:r w:rsidR="000032AC" w:rsidRPr="009B47F2">
        <w:rPr>
          <w:i w:val="0"/>
          <w:color w:val="auto"/>
          <w:sz w:val="24"/>
          <w:szCs w:val="24"/>
        </w:rPr>
        <w:t xml:space="preserve">Explicou </w:t>
      </w:r>
      <w:r w:rsidR="007A014F" w:rsidRPr="009B47F2">
        <w:rPr>
          <w:i w:val="0"/>
          <w:color w:val="auto"/>
          <w:sz w:val="24"/>
          <w:szCs w:val="24"/>
        </w:rPr>
        <w:t>que é possível se pensar num modelo parecido com o adotado pela SENACON que exige que as empresas associadas sigam as boas práticas que estão na autorregulação, com base no Código de Defesa do Consumidor</w:t>
      </w:r>
      <w:ins w:id="526" w:author="Larissa Claudia Lopes de Araujo - SPREV" w:date="2021-06-22T14:31:00Z">
        <w:r w:rsidR="000032AC">
          <w:rPr>
            <w:i w:val="0"/>
            <w:color w:val="auto"/>
            <w:sz w:val="24"/>
            <w:szCs w:val="24"/>
          </w:rPr>
          <w:t>.</w:t>
        </w:r>
      </w:ins>
      <w:del w:id="527" w:author="Larissa Claudia Lopes de Araujo - SPREV" w:date="2021-06-22T14:31:00Z">
        <w:r w:rsidR="007A014F" w:rsidRPr="009B47F2" w:rsidDel="000032AC">
          <w:rPr>
            <w:i w:val="0"/>
            <w:color w:val="auto"/>
            <w:sz w:val="24"/>
            <w:szCs w:val="24"/>
          </w:rPr>
          <w:delText>,</w:delText>
        </w:r>
      </w:del>
      <w:r w:rsidR="007A014F" w:rsidRPr="009B47F2">
        <w:rPr>
          <w:i w:val="0"/>
          <w:color w:val="auto"/>
          <w:sz w:val="24"/>
          <w:szCs w:val="24"/>
        </w:rPr>
        <w:t xml:space="preserve"> </w:t>
      </w:r>
      <w:r w:rsidR="000032AC" w:rsidRPr="009B47F2">
        <w:rPr>
          <w:i w:val="0"/>
          <w:color w:val="auto"/>
          <w:sz w:val="24"/>
          <w:szCs w:val="24"/>
        </w:rPr>
        <w:t xml:space="preserve">Concluiu </w:t>
      </w:r>
      <w:r w:rsidR="007A014F" w:rsidRPr="009B47F2">
        <w:rPr>
          <w:i w:val="0"/>
          <w:color w:val="auto"/>
          <w:sz w:val="24"/>
          <w:szCs w:val="24"/>
        </w:rPr>
        <w:t>elencando quem em pouco mais de um ano, a autorregulação aplicou mais</w:t>
      </w:r>
      <w:ins w:id="528" w:author="Larissa Claudia Lopes de Araujo - SPREV" w:date="2021-06-22T14:32:00Z">
        <w:r w:rsidR="000032AC">
          <w:rPr>
            <w:i w:val="0"/>
            <w:color w:val="auto"/>
            <w:sz w:val="24"/>
            <w:szCs w:val="24"/>
          </w:rPr>
          <w:t xml:space="preserve"> de</w:t>
        </w:r>
      </w:ins>
      <w:r w:rsidR="007A014F" w:rsidRPr="009B47F2">
        <w:rPr>
          <w:i w:val="0"/>
          <w:color w:val="auto"/>
          <w:sz w:val="24"/>
          <w:szCs w:val="24"/>
        </w:rPr>
        <w:t xml:space="preserve"> 400 sanções às instituições financeiras. Na oportunidade, o </w:t>
      </w:r>
      <w:r w:rsidR="007A014F" w:rsidRPr="00D71367">
        <w:rPr>
          <w:b/>
          <w:i w:val="0"/>
          <w:color w:val="auto"/>
          <w:sz w:val="24"/>
          <w:szCs w:val="24"/>
          <w:rPrChange w:id="529" w:author="SPREV" w:date="2021-06-17T11:04:00Z">
            <w:rPr>
              <w:i w:val="0"/>
              <w:color w:val="auto"/>
              <w:sz w:val="24"/>
              <w:szCs w:val="24"/>
            </w:rPr>
          </w:rPrChange>
        </w:rPr>
        <w:t>Sr. Presidente</w:t>
      </w:r>
      <w:r w:rsidR="007A014F" w:rsidRPr="009B47F2">
        <w:rPr>
          <w:i w:val="0"/>
          <w:color w:val="auto"/>
          <w:sz w:val="24"/>
          <w:szCs w:val="24"/>
        </w:rPr>
        <w:t xml:space="preserve"> pediu que a FEBRABAN enviasse os tipos de sanções que estão sendo aplicadas e informasse quais as instituições sofreram as sanções para se pensar melhor no alcance das medidas a serem propostas, porque a única medida que realmente surti</w:t>
      </w:r>
      <w:ins w:id="530" w:author="Larissa Claudia Lopes de Araujo - SPREV" w:date="2021-06-22T14:32:00Z">
        <w:r w:rsidR="000032AC">
          <w:rPr>
            <w:i w:val="0"/>
            <w:color w:val="auto"/>
            <w:sz w:val="24"/>
            <w:szCs w:val="24"/>
          </w:rPr>
          <w:t>ri</w:t>
        </w:r>
      </w:ins>
      <w:r w:rsidR="007A014F" w:rsidRPr="009B47F2">
        <w:rPr>
          <w:i w:val="0"/>
          <w:color w:val="auto"/>
          <w:sz w:val="24"/>
          <w:szCs w:val="24"/>
        </w:rPr>
        <w:t>a efeito</w:t>
      </w:r>
      <w:ins w:id="531" w:author="Larissa Claudia Lopes de Araujo - SPREV" w:date="2021-06-22T14:32:00Z">
        <w:r w:rsidR="000032AC">
          <w:rPr>
            <w:i w:val="0"/>
            <w:color w:val="auto"/>
            <w:sz w:val="24"/>
            <w:szCs w:val="24"/>
          </w:rPr>
          <w:t>, seria</w:t>
        </w:r>
      </w:ins>
      <w:del w:id="532" w:author="Larissa Claudia Lopes de Araujo - SPREV" w:date="2021-06-22T14:32:00Z">
        <w:r w:rsidR="007A014F" w:rsidRPr="009B47F2" w:rsidDel="000032AC">
          <w:rPr>
            <w:i w:val="0"/>
            <w:color w:val="auto"/>
            <w:sz w:val="24"/>
            <w:szCs w:val="24"/>
          </w:rPr>
          <w:delText xml:space="preserve"> era</w:delText>
        </w:r>
      </w:del>
      <w:r w:rsidR="007A014F" w:rsidRPr="009B47F2">
        <w:rPr>
          <w:i w:val="0"/>
          <w:color w:val="auto"/>
          <w:sz w:val="24"/>
          <w:szCs w:val="24"/>
        </w:rPr>
        <w:t xml:space="preserve"> a suspensão das operações de crédito impostas as instituições que cometiam irregularidades. Seguindo os debates, o </w:t>
      </w:r>
      <w:r w:rsidR="007A014F" w:rsidRPr="00D71367">
        <w:rPr>
          <w:b/>
          <w:i w:val="0"/>
          <w:color w:val="auto"/>
          <w:sz w:val="24"/>
          <w:szCs w:val="24"/>
          <w:rPrChange w:id="533" w:author="SPREV" w:date="2021-06-17T11:01:00Z">
            <w:rPr>
              <w:i w:val="0"/>
              <w:color w:val="auto"/>
              <w:sz w:val="24"/>
              <w:szCs w:val="24"/>
            </w:rPr>
          </w:rPrChange>
        </w:rPr>
        <w:t>Sr. Alessandro Roosevelt Silva Ribeiro</w:t>
      </w:r>
      <w:r w:rsidR="007A014F" w:rsidRPr="009B47F2">
        <w:rPr>
          <w:i w:val="0"/>
          <w:color w:val="auto"/>
          <w:sz w:val="24"/>
          <w:szCs w:val="24"/>
        </w:rPr>
        <w:t xml:space="preserve"> </w:t>
      </w:r>
      <w:ins w:id="534" w:author="Larissa Claudia Lopes de Araujo - SPREV" w:date="2021-06-22T14:35:00Z">
        <w:r w:rsidR="000032AC" w:rsidRPr="000032AC">
          <w:rPr>
            <w:i w:val="0"/>
            <w:color w:val="auto"/>
            <w:sz w:val="24"/>
            <w:szCs w:val="24"/>
          </w:rPr>
          <w:t xml:space="preserve">destacou que é preciso atuar em várias etapas da concessão com diversas medidas, </w:t>
        </w:r>
        <w:r w:rsidR="000032AC">
          <w:rPr>
            <w:i w:val="0"/>
            <w:color w:val="auto"/>
            <w:sz w:val="24"/>
            <w:szCs w:val="24"/>
          </w:rPr>
          <w:t xml:space="preserve">pois </w:t>
        </w:r>
        <w:r w:rsidR="000032AC" w:rsidRPr="000032AC">
          <w:rPr>
            <w:i w:val="0"/>
            <w:color w:val="auto"/>
            <w:sz w:val="24"/>
            <w:szCs w:val="24"/>
          </w:rPr>
          <w:t>não há solução única.</w:t>
        </w:r>
        <w:r w:rsidR="000032AC">
          <w:rPr>
            <w:i w:val="0"/>
            <w:color w:val="auto"/>
            <w:sz w:val="24"/>
            <w:szCs w:val="24"/>
          </w:rPr>
          <w:t xml:space="preserve"> </w:t>
        </w:r>
      </w:ins>
      <w:del w:id="535" w:author="Larissa Claudia Lopes de Araujo - SPREV" w:date="2021-06-22T14:36:00Z">
        <w:r w:rsidR="007A014F" w:rsidRPr="009B47F2" w:rsidDel="000032AC">
          <w:rPr>
            <w:i w:val="0"/>
            <w:color w:val="auto"/>
            <w:sz w:val="24"/>
            <w:szCs w:val="24"/>
          </w:rPr>
          <w:delText xml:space="preserve">disse que não adianta misturar todos os pontos problemáticos, sendo necessário a atuação ponto a ponto, reduzindo as atuais fragilidades do consignado. </w:delText>
        </w:r>
      </w:del>
      <w:ins w:id="536" w:author="Larissa Claudia Lopes de Araujo - SPREV" w:date="2021-06-22T14:36:00Z">
        <w:r w:rsidR="000032AC" w:rsidRPr="000032AC">
          <w:rPr>
            <w:i w:val="0"/>
            <w:color w:val="auto"/>
            <w:sz w:val="24"/>
            <w:szCs w:val="24"/>
          </w:rPr>
          <w:t>Manifestou que a biometria auxilia na redução das fraudes que tem ocorrida atualmente.</w:t>
        </w:r>
        <w:r w:rsidR="000032AC">
          <w:rPr>
            <w:i w:val="0"/>
            <w:color w:val="auto"/>
            <w:sz w:val="24"/>
            <w:szCs w:val="24"/>
          </w:rPr>
          <w:t xml:space="preserve"> </w:t>
        </w:r>
        <w:r w:rsidR="000032AC" w:rsidRPr="000032AC">
          <w:rPr>
            <w:i w:val="0"/>
            <w:color w:val="auto"/>
            <w:sz w:val="24"/>
            <w:szCs w:val="24"/>
          </w:rPr>
          <w:t>Informou que há outras medidas a serem feitas como o</w:t>
        </w:r>
      </w:ins>
      <w:del w:id="537" w:author="Larissa Claudia Lopes de Araujo - SPREV" w:date="2021-06-22T14:37:00Z">
        <w:r w:rsidR="007A014F" w:rsidRPr="009B47F2" w:rsidDel="000032AC">
          <w:rPr>
            <w:i w:val="0"/>
            <w:color w:val="auto"/>
            <w:sz w:val="24"/>
            <w:szCs w:val="24"/>
          </w:rPr>
          <w:delText>Seguiu explicando que o</w:delText>
        </w:r>
      </w:del>
      <w:r w:rsidR="007A014F" w:rsidRPr="009B47F2">
        <w:rPr>
          <w:i w:val="0"/>
          <w:color w:val="auto"/>
          <w:sz w:val="24"/>
          <w:szCs w:val="24"/>
        </w:rPr>
        <w:t xml:space="preserve"> </w:t>
      </w:r>
      <w:ins w:id="538" w:author="SPREV" w:date="2021-06-17T11:05:00Z">
        <w:r w:rsidR="00D71367">
          <w:rPr>
            <w:i w:val="0"/>
            <w:color w:val="auto"/>
            <w:sz w:val="24"/>
            <w:szCs w:val="24"/>
          </w:rPr>
          <w:t>“</w:t>
        </w:r>
      </w:ins>
      <w:r w:rsidR="007A014F" w:rsidRPr="009B47F2">
        <w:rPr>
          <w:i w:val="0"/>
          <w:color w:val="auto"/>
          <w:sz w:val="24"/>
          <w:szCs w:val="24"/>
        </w:rPr>
        <w:t>Não me Perturbe</w:t>
      </w:r>
      <w:ins w:id="539" w:author="SPREV" w:date="2021-06-17T11:05:00Z">
        <w:r w:rsidR="00D71367">
          <w:rPr>
            <w:i w:val="0"/>
            <w:color w:val="auto"/>
            <w:sz w:val="24"/>
            <w:szCs w:val="24"/>
          </w:rPr>
          <w:t>”</w:t>
        </w:r>
      </w:ins>
      <w:ins w:id="540" w:author="Larissa Claudia Lopes de Araujo - SPREV" w:date="2021-06-22T14:37:00Z">
        <w:r w:rsidR="00F16934">
          <w:rPr>
            <w:i w:val="0"/>
            <w:color w:val="auto"/>
            <w:sz w:val="24"/>
            <w:szCs w:val="24"/>
          </w:rPr>
          <w:t>, que por sua vez</w:t>
        </w:r>
      </w:ins>
      <w:r w:rsidR="007A014F" w:rsidRPr="009B47F2">
        <w:rPr>
          <w:i w:val="0"/>
          <w:color w:val="auto"/>
          <w:sz w:val="24"/>
          <w:szCs w:val="24"/>
        </w:rPr>
        <w:t xml:space="preserve"> ainda </w:t>
      </w:r>
      <w:ins w:id="541" w:author="Larissa Claudia Lopes de Araujo - SPREV" w:date="2021-06-22T14:41:00Z">
        <w:r w:rsidR="00F16934">
          <w:rPr>
            <w:i w:val="0"/>
            <w:color w:val="auto"/>
            <w:sz w:val="24"/>
            <w:szCs w:val="24"/>
          </w:rPr>
          <w:t>carece de melhoria, pois apresenta falhas</w:t>
        </w:r>
      </w:ins>
      <w:del w:id="542" w:author="Larissa Claudia Lopes de Araujo - SPREV" w:date="2021-06-22T14:41:00Z">
        <w:r w:rsidR="007A014F" w:rsidRPr="009B47F2" w:rsidDel="00F16934">
          <w:rPr>
            <w:i w:val="0"/>
            <w:color w:val="auto"/>
            <w:sz w:val="24"/>
            <w:szCs w:val="24"/>
          </w:rPr>
          <w:delText>não está funcionando como deveria</w:delText>
        </w:r>
      </w:del>
      <w:ins w:id="543" w:author="Larissa Claudia Lopes de Araujo - SPREV" w:date="2021-06-22T14:37:00Z">
        <w:r w:rsidR="00F16934">
          <w:rPr>
            <w:i w:val="0"/>
            <w:color w:val="auto"/>
            <w:sz w:val="24"/>
            <w:szCs w:val="24"/>
          </w:rPr>
          <w:t xml:space="preserve">. </w:t>
        </w:r>
        <w:r w:rsidR="00F16934" w:rsidRPr="00F16934">
          <w:rPr>
            <w:i w:val="0"/>
            <w:color w:val="auto"/>
            <w:sz w:val="24"/>
            <w:szCs w:val="24"/>
          </w:rPr>
          <w:t>E</w:t>
        </w:r>
        <w:r w:rsidR="00F16934">
          <w:rPr>
            <w:i w:val="0"/>
            <w:color w:val="auto"/>
            <w:sz w:val="24"/>
            <w:szCs w:val="24"/>
          </w:rPr>
          <w:t>sclareceu</w:t>
        </w:r>
        <w:r w:rsidR="00F16934" w:rsidRPr="00F16934">
          <w:rPr>
            <w:i w:val="0"/>
            <w:color w:val="auto"/>
            <w:sz w:val="24"/>
            <w:szCs w:val="24"/>
          </w:rPr>
          <w:t xml:space="preserve"> que entende que</w:t>
        </w:r>
      </w:ins>
      <w:ins w:id="544" w:author="Larissa Claudia Lopes de Araujo - SPREV" w:date="2021-06-22T14:38:00Z">
        <w:r w:rsidR="00F16934">
          <w:rPr>
            <w:i w:val="0"/>
            <w:color w:val="auto"/>
            <w:sz w:val="24"/>
            <w:szCs w:val="24"/>
          </w:rPr>
          <w:t>,</w:t>
        </w:r>
      </w:ins>
      <w:ins w:id="545" w:author="Larissa Claudia Lopes de Araujo - SPREV" w:date="2021-06-22T14:37:00Z">
        <w:r w:rsidR="00F16934" w:rsidRPr="00F16934">
          <w:rPr>
            <w:i w:val="0"/>
            <w:color w:val="auto"/>
            <w:sz w:val="24"/>
            <w:szCs w:val="24"/>
          </w:rPr>
          <w:t xml:space="preserve"> adesão obrigatória a autorregulação</w:t>
        </w:r>
      </w:ins>
      <w:ins w:id="546" w:author="Larissa Claudia Lopes de Araujo - SPREV" w:date="2021-06-22T14:38:00Z">
        <w:r w:rsidR="00F16934">
          <w:rPr>
            <w:i w:val="0"/>
            <w:color w:val="auto"/>
            <w:sz w:val="24"/>
            <w:szCs w:val="24"/>
          </w:rPr>
          <w:t>,</w:t>
        </w:r>
      </w:ins>
      <w:ins w:id="547" w:author="Larissa Claudia Lopes de Araujo - SPREV" w:date="2021-06-22T14:37:00Z">
        <w:r w:rsidR="00F16934" w:rsidRPr="00F16934">
          <w:rPr>
            <w:i w:val="0"/>
            <w:color w:val="auto"/>
            <w:sz w:val="24"/>
            <w:szCs w:val="24"/>
          </w:rPr>
          <w:t xml:space="preserve"> não parece encontrar base, pois a autorregulação é diretriz de uma entidade privada</w:t>
        </w:r>
      </w:ins>
      <w:ins w:id="548" w:author="Larissa Claudia Lopes de Araujo - SPREV" w:date="2021-06-22T14:38:00Z">
        <w:r w:rsidR="00F16934">
          <w:rPr>
            <w:i w:val="0"/>
            <w:color w:val="auto"/>
            <w:sz w:val="24"/>
            <w:szCs w:val="24"/>
          </w:rPr>
          <w:t>, da</w:t>
        </w:r>
      </w:ins>
      <w:ins w:id="549" w:author="Larissa Claudia Lopes de Araujo - SPREV" w:date="2021-06-22T14:37:00Z">
        <w:r w:rsidR="00F16934" w:rsidRPr="00F16934">
          <w:rPr>
            <w:i w:val="0"/>
            <w:color w:val="auto"/>
            <w:sz w:val="24"/>
            <w:szCs w:val="24"/>
          </w:rPr>
          <w:t xml:space="preserve"> FEBRABAN.</w:t>
        </w:r>
      </w:ins>
      <w:r w:rsidR="007A014F" w:rsidRPr="009B47F2">
        <w:rPr>
          <w:i w:val="0"/>
          <w:color w:val="auto"/>
          <w:sz w:val="24"/>
          <w:szCs w:val="24"/>
        </w:rPr>
        <w:t xml:space="preserve"> </w:t>
      </w:r>
      <w:del w:id="550" w:author="Larissa Claudia Lopes de Araujo - SPREV" w:date="2021-06-22T14:39:00Z">
        <w:r w:rsidR="007A014F" w:rsidRPr="009B47F2" w:rsidDel="00F16934">
          <w:rPr>
            <w:i w:val="0"/>
            <w:color w:val="auto"/>
            <w:sz w:val="24"/>
            <w:szCs w:val="24"/>
          </w:rPr>
          <w:delText>e, além disso, é um processo privado da FEBRABAN, sendo assim, o INSS não pode impor esse procedimento para os bancos</w:delText>
        </w:r>
      </w:del>
      <w:ins w:id="551" w:author="Larissa Claudia Lopes de Araujo - SPREV" w:date="2021-06-22T14:39:00Z">
        <w:r w:rsidR="00F16934">
          <w:rPr>
            <w:i w:val="0"/>
            <w:color w:val="auto"/>
            <w:sz w:val="24"/>
            <w:szCs w:val="24"/>
          </w:rPr>
          <w:t xml:space="preserve">Salvo </w:t>
        </w:r>
      </w:ins>
      <w:del w:id="552" w:author="Larissa Claudia Lopes de Araujo - SPREV" w:date="2021-06-22T14:40:00Z">
        <w:r w:rsidR="007A014F" w:rsidRPr="009B47F2" w:rsidDel="00F16934">
          <w:rPr>
            <w:i w:val="0"/>
            <w:color w:val="auto"/>
            <w:sz w:val="24"/>
            <w:szCs w:val="24"/>
          </w:rPr>
          <w:delText xml:space="preserve"> a menos que o Banco Central deixa essa </w:delText>
        </w:r>
      </w:del>
      <w:ins w:id="553" w:author="Larissa Claudia Lopes de Araujo - SPREV" w:date="2021-06-22T14:40:00Z">
        <w:r w:rsidR="00F16934">
          <w:rPr>
            <w:i w:val="0"/>
            <w:color w:val="auto"/>
            <w:sz w:val="24"/>
            <w:szCs w:val="24"/>
          </w:rPr>
          <w:t xml:space="preserve">criação de </w:t>
        </w:r>
      </w:ins>
      <w:r w:rsidR="007A014F" w:rsidRPr="009B47F2">
        <w:rPr>
          <w:i w:val="0"/>
          <w:color w:val="auto"/>
          <w:sz w:val="24"/>
          <w:szCs w:val="24"/>
        </w:rPr>
        <w:t>obrigação expressa em lei ou decreto</w:t>
      </w:r>
      <w:ins w:id="554" w:author="Larissa Claudia Lopes de Araujo - SPREV" w:date="2021-06-22T14:40:00Z">
        <w:r w:rsidR="00F16934">
          <w:rPr>
            <w:i w:val="0"/>
            <w:color w:val="auto"/>
            <w:sz w:val="24"/>
            <w:szCs w:val="24"/>
          </w:rPr>
          <w:t>, pelo Banco Central</w:t>
        </w:r>
      </w:ins>
      <w:r w:rsidR="007A014F" w:rsidRPr="009B47F2">
        <w:rPr>
          <w:i w:val="0"/>
          <w:color w:val="auto"/>
          <w:sz w:val="24"/>
          <w:szCs w:val="24"/>
        </w:rPr>
        <w:t xml:space="preserve">. Falou da possibilidade de se criar uma </w:t>
      </w:r>
      <w:ins w:id="555" w:author="Larissa Claudia Lopes de Araujo - SPREV" w:date="2021-06-22T14:42:00Z">
        <w:r w:rsidR="00F16934">
          <w:rPr>
            <w:i w:val="0"/>
            <w:color w:val="auto"/>
            <w:sz w:val="24"/>
            <w:szCs w:val="24"/>
          </w:rPr>
          <w:t xml:space="preserve">dupla </w:t>
        </w:r>
      </w:ins>
      <w:r w:rsidR="007A014F" w:rsidRPr="009B47F2">
        <w:rPr>
          <w:i w:val="0"/>
          <w:color w:val="auto"/>
          <w:sz w:val="24"/>
          <w:szCs w:val="24"/>
        </w:rPr>
        <w:t>validação</w:t>
      </w:r>
      <w:ins w:id="556" w:author="Larissa Claudia Lopes de Araujo - SPREV" w:date="2021-06-22T14:45:00Z">
        <w:r w:rsidR="00F16934">
          <w:rPr>
            <w:i w:val="0"/>
            <w:color w:val="auto"/>
            <w:sz w:val="24"/>
            <w:szCs w:val="24"/>
          </w:rPr>
          <w:t>, a fim de combater fraudes na etapa de contratação.</w:t>
        </w:r>
      </w:ins>
      <w:del w:id="557" w:author="Larissa Claudia Lopes de Araujo - SPREV" w:date="2021-06-22T14:43:00Z">
        <w:r w:rsidR="007A014F" w:rsidRPr="009B47F2" w:rsidDel="00F16934">
          <w:rPr>
            <w:i w:val="0"/>
            <w:color w:val="auto"/>
            <w:sz w:val="24"/>
            <w:szCs w:val="24"/>
          </w:rPr>
          <w:delText xml:space="preserve"> em segundo nível, a exemplo dos servidores ou até mesmo um outro canal utilizando o próprio 135 para fazer essa validação em segundo nível, até porque parte do público do INSS tem dificuldades com relação ao uso da tecnologia</w:delText>
        </w:r>
      </w:del>
      <w:r w:rsidR="007A014F" w:rsidRPr="009B47F2">
        <w:rPr>
          <w:i w:val="0"/>
          <w:color w:val="auto"/>
          <w:sz w:val="24"/>
          <w:szCs w:val="24"/>
        </w:rPr>
        <w:t xml:space="preserve">. </w:t>
      </w:r>
      <w:ins w:id="558" w:author="Larissa Claudia Lopes de Araujo - SPREV" w:date="2021-06-22T14:46:00Z">
        <w:r w:rsidR="00F16934">
          <w:rPr>
            <w:i w:val="0"/>
            <w:color w:val="auto"/>
            <w:sz w:val="24"/>
            <w:szCs w:val="24"/>
          </w:rPr>
          <w:t>Discorreu sobre a</w:t>
        </w:r>
      </w:ins>
      <w:ins w:id="559" w:author="Larissa Claudia Lopes de Araujo - SPREV" w:date="2021-06-22T14:47:00Z">
        <w:r w:rsidR="00F16934">
          <w:rPr>
            <w:i w:val="0"/>
            <w:color w:val="auto"/>
            <w:sz w:val="24"/>
            <w:szCs w:val="24"/>
          </w:rPr>
          <w:t xml:space="preserve"> vulnerabilidade do público</w:t>
        </w:r>
        <w:r w:rsidR="00C53AFD">
          <w:rPr>
            <w:i w:val="0"/>
            <w:color w:val="auto"/>
            <w:sz w:val="24"/>
            <w:szCs w:val="24"/>
          </w:rPr>
          <w:t xml:space="preserve"> e que há </w:t>
        </w:r>
        <w:r w:rsidR="00C53AFD" w:rsidRPr="00C53AFD">
          <w:rPr>
            <w:i w:val="0"/>
            <w:color w:val="auto"/>
            <w:sz w:val="24"/>
            <w:szCs w:val="24"/>
            <w:rPrChange w:id="560" w:author="Larissa Claudia Lopes de Araujo - SPREV" w:date="2021-06-22T14:51:00Z">
              <w:rPr>
                <w:sz w:val="27"/>
                <w:szCs w:val="27"/>
              </w:rPr>
            </w:rPrChange>
          </w:rPr>
          <w:t xml:space="preserve">dificuldades de cadastramento nas tecnologias, mas que o 135 irá auxiliar no cadastramento dos segurados no Portal </w:t>
        </w:r>
        <w:r w:rsidR="00C53AFD" w:rsidRPr="00C53AFD">
          <w:rPr>
            <w:i w:val="0"/>
            <w:color w:val="auto"/>
            <w:sz w:val="24"/>
            <w:szCs w:val="24"/>
            <w:rPrChange w:id="561" w:author="Larissa Claudia Lopes de Araujo - SPREV" w:date="2021-06-22T14:51:00Z">
              <w:rPr>
                <w:sz w:val="27"/>
                <w:szCs w:val="27"/>
              </w:rPr>
            </w:rPrChange>
          </w:rPr>
          <w:t>“</w:t>
        </w:r>
        <w:r w:rsidR="00C53AFD" w:rsidRPr="00C53AFD">
          <w:rPr>
            <w:i w:val="0"/>
            <w:color w:val="auto"/>
            <w:sz w:val="24"/>
            <w:szCs w:val="24"/>
            <w:rPrChange w:id="562" w:author="Larissa Claudia Lopes de Araujo - SPREV" w:date="2021-06-22T14:51:00Z">
              <w:rPr>
                <w:sz w:val="27"/>
                <w:szCs w:val="27"/>
              </w:rPr>
            </w:rPrChange>
          </w:rPr>
          <w:t>Gov.br</w:t>
        </w:r>
        <w:r w:rsidR="00C53AFD" w:rsidRPr="00C53AFD">
          <w:rPr>
            <w:i w:val="0"/>
            <w:color w:val="auto"/>
            <w:sz w:val="24"/>
            <w:szCs w:val="24"/>
            <w:rPrChange w:id="563" w:author="Larissa Claudia Lopes de Araujo - SPREV" w:date="2021-06-22T14:51:00Z">
              <w:rPr>
                <w:sz w:val="27"/>
                <w:szCs w:val="27"/>
              </w:rPr>
            </w:rPrChange>
          </w:rPr>
          <w:t>”</w:t>
        </w:r>
        <w:r w:rsidR="00C53AFD" w:rsidRPr="00C53AFD">
          <w:rPr>
            <w:i w:val="0"/>
            <w:color w:val="auto"/>
            <w:sz w:val="24"/>
            <w:szCs w:val="24"/>
            <w:rPrChange w:id="564" w:author="Larissa Claudia Lopes de Araujo - SPREV" w:date="2021-06-22T14:51:00Z">
              <w:rPr>
                <w:sz w:val="27"/>
                <w:szCs w:val="27"/>
              </w:rPr>
            </w:rPrChange>
          </w:rPr>
          <w:t xml:space="preserve">. Citou também outras estratégias para melhorar a segurança do sistema, como as medidas que já ocorrem no SIAPE para os servidores públicos. Reforçou a importância do crédito consignado, mas que é uma política que precisa ser melhorada, pois é uma política que beneficia os segurados. </w:t>
        </w:r>
      </w:ins>
      <w:ins w:id="565" w:author="Larissa Claudia Lopes de Araujo - SPREV" w:date="2021-06-22T14:48:00Z">
        <w:r w:rsidR="00C53AFD" w:rsidRPr="00C53AFD">
          <w:rPr>
            <w:i w:val="0"/>
            <w:color w:val="auto"/>
            <w:sz w:val="24"/>
            <w:szCs w:val="24"/>
            <w:rPrChange w:id="566" w:author="Larissa Claudia Lopes de Araujo - SPREV" w:date="2021-06-22T14:51:00Z">
              <w:rPr>
                <w:sz w:val="27"/>
                <w:szCs w:val="27"/>
              </w:rPr>
            </w:rPrChange>
          </w:rPr>
          <w:t>Ressaltou</w:t>
        </w:r>
      </w:ins>
      <w:ins w:id="567" w:author="Larissa Claudia Lopes de Araujo - SPREV" w:date="2021-06-22T14:47:00Z">
        <w:r w:rsidR="00C53AFD" w:rsidRPr="00C53AFD">
          <w:rPr>
            <w:i w:val="0"/>
            <w:color w:val="auto"/>
            <w:sz w:val="24"/>
            <w:szCs w:val="24"/>
            <w:rPrChange w:id="568" w:author="Larissa Claudia Lopes de Araujo - SPREV" w:date="2021-06-22T14:51:00Z">
              <w:rPr>
                <w:sz w:val="27"/>
                <w:szCs w:val="27"/>
              </w:rPr>
            </w:rPrChange>
          </w:rPr>
          <w:t xml:space="preserve"> a importância de </w:t>
        </w:r>
      </w:ins>
      <w:ins w:id="569" w:author="Larissa Claudia Lopes de Araujo - SPREV" w:date="2021-06-22T14:48:00Z">
        <w:r w:rsidR="00C53AFD" w:rsidRPr="00C53AFD">
          <w:rPr>
            <w:i w:val="0"/>
            <w:color w:val="auto"/>
            <w:sz w:val="24"/>
            <w:szCs w:val="24"/>
            <w:rPrChange w:id="570" w:author="Larissa Claudia Lopes de Araujo - SPREV" w:date="2021-06-22T14:51:00Z">
              <w:rPr>
                <w:sz w:val="27"/>
                <w:szCs w:val="27"/>
              </w:rPr>
            </w:rPrChange>
          </w:rPr>
          <w:t xml:space="preserve">se </w:t>
        </w:r>
      </w:ins>
      <w:ins w:id="571" w:author="Larissa Claudia Lopes de Araujo - SPREV" w:date="2021-06-22T14:47:00Z">
        <w:r w:rsidR="00C53AFD" w:rsidRPr="00C53AFD">
          <w:rPr>
            <w:i w:val="0"/>
            <w:color w:val="auto"/>
            <w:sz w:val="24"/>
            <w:szCs w:val="24"/>
            <w:rPrChange w:id="572" w:author="Larissa Claudia Lopes de Araujo - SPREV" w:date="2021-06-22T14:51:00Z">
              <w:rPr>
                <w:sz w:val="27"/>
                <w:szCs w:val="27"/>
              </w:rPr>
            </w:rPrChange>
          </w:rPr>
          <w:t>melhorar as diversas etapas do ciclo de concessã</w:t>
        </w:r>
      </w:ins>
      <w:ins w:id="573" w:author="Larissa Claudia Lopes de Araujo - SPREV" w:date="2021-06-22T14:49:00Z">
        <w:r w:rsidR="00C53AFD" w:rsidRPr="00C53AFD">
          <w:rPr>
            <w:i w:val="0"/>
            <w:color w:val="auto"/>
            <w:sz w:val="24"/>
            <w:szCs w:val="24"/>
            <w:rPrChange w:id="574" w:author="Larissa Claudia Lopes de Araujo - SPREV" w:date="2021-06-22T14:51:00Z">
              <w:rPr>
                <w:sz w:val="27"/>
                <w:szCs w:val="27"/>
              </w:rPr>
            </w:rPrChange>
          </w:rPr>
          <w:t>o</w:t>
        </w:r>
      </w:ins>
      <w:ins w:id="575" w:author="Larissa Claudia Lopes de Araujo - SPREV" w:date="2021-06-22T14:48:00Z">
        <w:r w:rsidR="00C53AFD" w:rsidRPr="00C53AFD">
          <w:rPr>
            <w:i w:val="0"/>
            <w:color w:val="auto"/>
            <w:sz w:val="24"/>
            <w:szCs w:val="24"/>
            <w:rPrChange w:id="576" w:author="Larissa Claudia Lopes de Araujo - SPREV" w:date="2021-06-22T14:51:00Z">
              <w:rPr>
                <w:sz w:val="27"/>
                <w:szCs w:val="27"/>
              </w:rPr>
            </w:rPrChange>
          </w:rPr>
          <w:t>, uma vez que n</w:t>
        </w:r>
      </w:ins>
      <w:ins w:id="577" w:author="Larissa Claudia Lopes de Araujo - SPREV" w:date="2021-06-22T14:47:00Z">
        <w:r w:rsidR="00C53AFD" w:rsidRPr="00C53AFD">
          <w:rPr>
            <w:i w:val="0"/>
            <w:color w:val="auto"/>
            <w:sz w:val="24"/>
            <w:szCs w:val="24"/>
            <w:rPrChange w:id="578" w:author="Larissa Claudia Lopes de Araujo - SPREV" w:date="2021-06-22T14:51:00Z">
              <w:rPr>
                <w:sz w:val="27"/>
                <w:szCs w:val="27"/>
              </w:rPr>
            </w:rPrChange>
          </w:rPr>
          <w:t xml:space="preserve">ão há solução única. </w:t>
        </w:r>
      </w:ins>
      <w:ins w:id="579" w:author="Larissa Claudia Lopes de Araujo - SPREV" w:date="2021-06-22T14:49:00Z">
        <w:r w:rsidR="00C53AFD" w:rsidRPr="00C53AFD">
          <w:rPr>
            <w:i w:val="0"/>
            <w:color w:val="auto"/>
            <w:sz w:val="24"/>
            <w:szCs w:val="24"/>
            <w:rPrChange w:id="580" w:author="Larissa Claudia Lopes de Araujo - SPREV" w:date="2021-06-22T14:51:00Z">
              <w:rPr>
                <w:sz w:val="27"/>
                <w:szCs w:val="27"/>
              </w:rPr>
            </w:rPrChange>
          </w:rPr>
          <w:t>Por fim, destaco</w:t>
        </w:r>
      </w:ins>
      <w:ins w:id="581" w:author="Larissa Claudia Lopes de Araujo - SPREV" w:date="2021-06-22T14:50:00Z">
        <w:r w:rsidR="00C53AFD" w:rsidRPr="00C53AFD">
          <w:rPr>
            <w:i w:val="0"/>
            <w:color w:val="auto"/>
            <w:sz w:val="24"/>
            <w:szCs w:val="24"/>
            <w:rPrChange w:id="582" w:author="Larissa Claudia Lopes de Araujo - SPREV" w:date="2021-06-22T14:51:00Z">
              <w:rPr>
                <w:sz w:val="27"/>
                <w:szCs w:val="27"/>
              </w:rPr>
            </w:rPrChange>
          </w:rPr>
          <w:t xml:space="preserve">u </w:t>
        </w:r>
      </w:ins>
      <w:ins w:id="583" w:author="Larissa Claudia Lopes de Araujo - SPREV" w:date="2021-06-22T14:47:00Z">
        <w:r w:rsidR="00C53AFD" w:rsidRPr="00C53AFD">
          <w:rPr>
            <w:i w:val="0"/>
            <w:color w:val="auto"/>
            <w:sz w:val="24"/>
            <w:szCs w:val="24"/>
            <w:rPrChange w:id="584" w:author="Larissa Claudia Lopes de Araujo - SPREV" w:date="2021-06-22T14:51:00Z">
              <w:rPr>
                <w:sz w:val="27"/>
                <w:szCs w:val="27"/>
              </w:rPr>
            </w:rPrChange>
          </w:rPr>
          <w:t xml:space="preserve">que, em sua apresentação, </w:t>
        </w:r>
      </w:ins>
      <w:ins w:id="585" w:author="Larissa Claudia Lopes de Araujo - SPREV" w:date="2021-06-22T14:50:00Z">
        <w:r w:rsidR="00C53AFD" w:rsidRPr="00C53AFD">
          <w:rPr>
            <w:i w:val="0"/>
            <w:color w:val="auto"/>
            <w:sz w:val="24"/>
            <w:szCs w:val="24"/>
            <w:rPrChange w:id="586" w:author="Larissa Claudia Lopes de Araujo - SPREV" w:date="2021-06-22T14:51:00Z">
              <w:rPr>
                <w:sz w:val="27"/>
                <w:szCs w:val="27"/>
              </w:rPr>
            </w:rPrChange>
          </w:rPr>
          <w:t xml:space="preserve">foram enfatizadas todas </w:t>
        </w:r>
      </w:ins>
      <w:ins w:id="587" w:author="Larissa Claudia Lopes de Araujo - SPREV" w:date="2021-06-22T14:47:00Z">
        <w:r w:rsidR="00C53AFD" w:rsidRPr="00C53AFD">
          <w:rPr>
            <w:i w:val="0"/>
            <w:color w:val="auto"/>
            <w:sz w:val="24"/>
            <w:szCs w:val="24"/>
            <w:rPrChange w:id="588" w:author="Larissa Claudia Lopes de Araujo - SPREV" w:date="2021-06-22T14:51:00Z">
              <w:rPr>
                <w:sz w:val="27"/>
                <w:szCs w:val="27"/>
              </w:rPr>
            </w:rPrChange>
          </w:rPr>
          <w:t xml:space="preserve">as etapas para </w:t>
        </w:r>
      </w:ins>
      <w:ins w:id="589" w:author="Larissa Claudia Lopes de Araujo - SPREV" w:date="2021-06-22T14:50:00Z">
        <w:r w:rsidR="00C53AFD" w:rsidRPr="00C53AFD">
          <w:rPr>
            <w:i w:val="0"/>
            <w:color w:val="auto"/>
            <w:sz w:val="24"/>
            <w:szCs w:val="24"/>
            <w:rPrChange w:id="590" w:author="Larissa Claudia Lopes de Araujo - SPREV" w:date="2021-06-22T14:51:00Z">
              <w:rPr>
                <w:sz w:val="27"/>
                <w:szCs w:val="27"/>
              </w:rPr>
            </w:rPrChange>
          </w:rPr>
          <w:t>exter</w:t>
        </w:r>
      </w:ins>
      <w:ins w:id="591" w:author="Larissa Claudia Lopes de Araujo - SPREV" w:date="2021-06-22T14:51:00Z">
        <w:r w:rsidR="00C53AFD" w:rsidRPr="00C53AFD">
          <w:rPr>
            <w:i w:val="0"/>
            <w:color w:val="auto"/>
            <w:sz w:val="24"/>
            <w:szCs w:val="24"/>
            <w:rPrChange w:id="592" w:author="Larissa Claudia Lopes de Araujo - SPREV" w:date="2021-06-22T14:51:00Z">
              <w:rPr>
                <w:sz w:val="27"/>
                <w:szCs w:val="27"/>
              </w:rPr>
            </w:rPrChange>
          </w:rPr>
          <w:t xml:space="preserve">nar </w:t>
        </w:r>
      </w:ins>
      <w:ins w:id="593" w:author="Larissa Claudia Lopes de Araujo - SPREV" w:date="2021-06-22T14:47:00Z">
        <w:r w:rsidR="00C53AFD" w:rsidRPr="00C53AFD">
          <w:rPr>
            <w:i w:val="0"/>
            <w:color w:val="auto"/>
            <w:sz w:val="24"/>
            <w:szCs w:val="24"/>
            <w:rPrChange w:id="594" w:author="Larissa Claudia Lopes de Araujo - SPREV" w:date="2021-06-22T14:51:00Z">
              <w:rPr>
                <w:sz w:val="27"/>
                <w:szCs w:val="27"/>
              </w:rPr>
            </w:rPrChange>
          </w:rPr>
          <w:t>as diversas formas de melhorar o processo.</w:t>
        </w:r>
        <w:r w:rsidR="00C53AFD" w:rsidRPr="009B47F2">
          <w:rPr>
            <w:i w:val="0"/>
            <w:color w:val="auto"/>
            <w:sz w:val="24"/>
            <w:szCs w:val="24"/>
          </w:rPr>
          <w:t xml:space="preserve"> </w:t>
        </w:r>
      </w:ins>
      <w:del w:id="595" w:author="Larissa Claudia Lopes de Araujo - SPREV" w:date="2021-06-22T14:51:00Z">
        <w:r w:rsidR="007A014F" w:rsidRPr="009B47F2" w:rsidDel="00C53AFD">
          <w:rPr>
            <w:i w:val="0"/>
            <w:color w:val="auto"/>
            <w:sz w:val="24"/>
            <w:szCs w:val="24"/>
          </w:rPr>
          <w:delText>Destacou a necessidade de melhorias na etapa de oferta de crédito, reduzindo ligações indesejadas, e reforçou que o INSS não acompanha as etapas de negociação, contratação, averbação, refinanciamento, renegociação, portabilidade e nem da própria quitação</w:delText>
        </w:r>
      </w:del>
      <w:del w:id="596" w:author="Larissa Claudia Lopes de Araujo - SPREV" w:date="2021-06-22T14:44:00Z">
        <w:r w:rsidR="007A014F" w:rsidRPr="009B47F2" w:rsidDel="00F16934">
          <w:rPr>
            <w:i w:val="0"/>
            <w:color w:val="auto"/>
            <w:sz w:val="24"/>
            <w:szCs w:val="24"/>
          </w:rPr>
          <w:delText>,</w:delText>
        </w:r>
      </w:del>
      <w:del w:id="597" w:author="Larissa Claudia Lopes de Araujo - SPREV" w:date="2021-06-22T14:51:00Z">
        <w:r w:rsidR="007A014F" w:rsidRPr="009B47F2" w:rsidDel="00C53AFD">
          <w:rPr>
            <w:i w:val="0"/>
            <w:color w:val="auto"/>
            <w:sz w:val="24"/>
            <w:szCs w:val="24"/>
          </w:rPr>
          <w:delText xml:space="preserve"> </w:delText>
        </w:r>
      </w:del>
      <w:del w:id="598" w:author="Larissa Claudia Lopes de Araujo - SPREV" w:date="2021-06-22T14:44:00Z">
        <w:r w:rsidR="007A014F" w:rsidRPr="009B47F2" w:rsidDel="00F16934">
          <w:rPr>
            <w:i w:val="0"/>
            <w:color w:val="auto"/>
            <w:sz w:val="24"/>
            <w:szCs w:val="24"/>
          </w:rPr>
          <w:delText xml:space="preserve">e </w:delText>
        </w:r>
      </w:del>
      <w:del w:id="599" w:author="Larissa Claudia Lopes de Araujo - SPREV" w:date="2021-06-22T14:51:00Z">
        <w:r w:rsidR="00F16934" w:rsidRPr="009B47F2" w:rsidDel="00C53AFD">
          <w:rPr>
            <w:i w:val="0"/>
            <w:color w:val="auto"/>
            <w:sz w:val="24"/>
            <w:szCs w:val="24"/>
          </w:rPr>
          <w:delText xml:space="preserve">Ressaltou </w:delText>
        </w:r>
        <w:r w:rsidR="007A014F" w:rsidRPr="009B47F2" w:rsidDel="00C53AFD">
          <w:rPr>
            <w:i w:val="0"/>
            <w:color w:val="auto"/>
            <w:sz w:val="24"/>
            <w:szCs w:val="24"/>
          </w:rPr>
          <w:delText>a necessidade d</w:delText>
        </w:r>
      </w:del>
      <w:del w:id="600" w:author="Larissa Claudia Lopes de Araujo - SPREV" w:date="2021-06-22T14:44:00Z">
        <w:r w:rsidR="007A014F" w:rsidRPr="009B47F2" w:rsidDel="00F16934">
          <w:rPr>
            <w:i w:val="0"/>
            <w:color w:val="auto"/>
            <w:sz w:val="24"/>
            <w:szCs w:val="24"/>
          </w:rPr>
          <w:delText>a</w:delText>
        </w:r>
      </w:del>
      <w:del w:id="601" w:author="Larissa Claudia Lopes de Araujo - SPREV" w:date="2021-06-22T14:51:00Z">
        <w:r w:rsidR="007A014F" w:rsidRPr="009B47F2" w:rsidDel="00C53AFD">
          <w:rPr>
            <w:i w:val="0"/>
            <w:color w:val="auto"/>
            <w:sz w:val="24"/>
            <w:szCs w:val="24"/>
          </w:rPr>
          <w:delText xml:space="preserve"> cria</w:delText>
        </w:r>
      </w:del>
      <w:del w:id="602" w:author="Larissa Claudia Lopes de Araujo - SPREV" w:date="2021-06-22T14:44:00Z">
        <w:r w:rsidR="007A014F" w:rsidRPr="009B47F2" w:rsidDel="00F16934">
          <w:rPr>
            <w:i w:val="0"/>
            <w:color w:val="auto"/>
            <w:sz w:val="24"/>
            <w:szCs w:val="24"/>
          </w:rPr>
          <w:delText>ção de</w:delText>
        </w:r>
      </w:del>
      <w:del w:id="603" w:author="Larissa Claudia Lopes de Araujo - SPREV" w:date="2021-06-22T14:51:00Z">
        <w:r w:rsidR="007A014F" w:rsidRPr="009B47F2" w:rsidDel="00C53AFD">
          <w:rPr>
            <w:i w:val="0"/>
            <w:color w:val="auto"/>
            <w:sz w:val="24"/>
            <w:szCs w:val="24"/>
          </w:rPr>
          <w:delText xml:space="preserve"> canais para que o INSS possa acompanhar esse processo, bem como a criação de um canal onde o segurado possa acompanhar e comparar as melhores taxas de juros ofertadas no mercado, assim como acontece no SIAPE, melhorando todo o desenho do consignado. </w:delText>
        </w:r>
      </w:del>
      <w:r w:rsidR="007A014F" w:rsidRPr="009B47F2">
        <w:rPr>
          <w:i w:val="0"/>
          <w:color w:val="auto"/>
          <w:sz w:val="24"/>
          <w:szCs w:val="24"/>
        </w:rPr>
        <w:t xml:space="preserve">O </w:t>
      </w:r>
      <w:r w:rsidR="007A014F" w:rsidRPr="00D71367">
        <w:rPr>
          <w:b/>
          <w:i w:val="0"/>
          <w:color w:val="auto"/>
          <w:sz w:val="24"/>
          <w:szCs w:val="24"/>
          <w:rPrChange w:id="604" w:author="SPREV" w:date="2021-06-17T11:05:00Z">
            <w:rPr>
              <w:i w:val="0"/>
              <w:color w:val="auto"/>
              <w:sz w:val="24"/>
              <w:szCs w:val="24"/>
            </w:rPr>
          </w:rPrChange>
        </w:rPr>
        <w:t>Sr. Ênio Mathias Ferreira</w:t>
      </w:r>
      <w:r w:rsidR="007A014F" w:rsidRPr="009B47F2">
        <w:rPr>
          <w:i w:val="0"/>
          <w:color w:val="auto"/>
          <w:sz w:val="24"/>
          <w:szCs w:val="24"/>
        </w:rPr>
        <w:t xml:space="preserve"> parabenizou o processo de discussão, colocou a </w:t>
      </w:r>
      <w:del w:id="605" w:author="Larissa Claudia Lopes de Araujo - SPREV" w:date="2021-06-22T14:52:00Z">
        <w:r w:rsidR="007A014F" w:rsidRPr="009B47F2" w:rsidDel="00C53AFD">
          <w:rPr>
            <w:i w:val="0"/>
            <w:color w:val="auto"/>
            <w:sz w:val="24"/>
            <w:szCs w:val="24"/>
          </w:rPr>
          <w:delText xml:space="preserve">CNF – </w:delText>
        </w:r>
      </w:del>
      <w:r w:rsidR="007A014F" w:rsidRPr="009B47F2">
        <w:rPr>
          <w:i w:val="0"/>
          <w:color w:val="auto"/>
          <w:sz w:val="24"/>
          <w:szCs w:val="24"/>
        </w:rPr>
        <w:t>Confederação Nacional das Instituições financeiras</w:t>
      </w:r>
      <w:ins w:id="606" w:author="Larissa Claudia Lopes de Araujo - SPREV" w:date="2021-06-22T14:52:00Z">
        <w:r w:rsidR="00C53AFD">
          <w:rPr>
            <w:i w:val="0"/>
            <w:color w:val="auto"/>
            <w:sz w:val="24"/>
            <w:szCs w:val="24"/>
          </w:rPr>
          <w:t xml:space="preserve"> (CNF)</w:t>
        </w:r>
      </w:ins>
      <w:r w:rsidR="007A014F" w:rsidRPr="009B47F2">
        <w:rPr>
          <w:i w:val="0"/>
          <w:color w:val="auto"/>
          <w:sz w:val="24"/>
          <w:szCs w:val="24"/>
        </w:rPr>
        <w:t xml:space="preserve"> à disposição para implementar melhorias e ressaltou </w:t>
      </w:r>
      <w:ins w:id="607" w:author="Larissa Claudia Lopes de Araujo - SPREV" w:date="2021-06-22T14:52:00Z">
        <w:r w:rsidR="00C53AFD">
          <w:rPr>
            <w:i w:val="0"/>
            <w:color w:val="auto"/>
            <w:sz w:val="24"/>
            <w:szCs w:val="24"/>
          </w:rPr>
          <w:t xml:space="preserve">que </w:t>
        </w:r>
      </w:ins>
      <w:r w:rsidR="007A014F" w:rsidRPr="009B47F2">
        <w:rPr>
          <w:i w:val="0"/>
          <w:color w:val="auto"/>
          <w:sz w:val="24"/>
          <w:szCs w:val="24"/>
        </w:rPr>
        <w:t xml:space="preserve">a intenção </w:t>
      </w:r>
      <w:del w:id="608" w:author="Larissa Claudia Lopes de Araujo - SPREV" w:date="2021-06-22T14:52:00Z">
        <w:r w:rsidR="007A014F" w:rsidRPr="009B47F2" w:rsidDel="00C53AFD">
          <w:rPr>
            <w:i w:val="0"/>
            <w:color w:val="auto"/>
            <w:sz w:val="24"/>
            <w:szCs w:val="24"/>
          </w:rPr>
          <w:delText xml:space="preserve">é </w:delText>
        </w:r>
      </w:del>
      <w:r w:rsidR="007A014F" w:rsidRPr="009B47F2">
        <w:rPr>
          <w:i w:val="0"/>
          <w:color w:val="auto"/>
          <w:sz w:val="24"/>
          <w:szCs w:val="24"/>
        </w:rPr>
        <w:t xml:space="preserve">não </w:t>
      </w:r>
      <w:ins w:id="609" w:author="Larissa Claudia Lopes de Araujo - SPREV" w:date="2021-06-22T14:52:00Z">
        <w:r w:rsidR="00C53AFD">
          <w:rPr>
            <w:i w:val="0"/>
            <w:color w:val="auto"/>
            <w:sz w:val="24"/>
            <w:szCs w:val="24"/>
          </w:rPr>
          <w:t xml:space="preserve">permitir que os beneficiários sejam </w:t>
        </w:r>
      </w:ins>
      <w:r w:rsidR="007A014F" w:rsidRPr="009B47F2">
        <w:rPr>
          <w:i w:val="0"/>
          <w:color w:val="auto"/>
          <w:sz w:val="24"/>
          <w:szCs w:val="24"/>
        </w:rPr>
        <w:t>prejudica</w:t>
      </w:r>
      <w:ins w:id="610" w:author="Larissa Claudia Lopes de Araujo - SPREV" w:date="2021-06-22T14:52:00Z">
        <w:r w:rsidR="00C53AFD">
          <w:rPr>
            <w:i w:val="0"/>
            <w:color w:val="auto"/>
            <w:sz w:val="24"/>
            <w:szCs w:val="24"/>
          </w:rPr>
          <w:t>dos</w:t>
        </w:r>
      </w:ins>
      <w:del w:id="611" w:author="Larissa Claudia Lopes de Araujo - SPREV" w:date="2021-06-22T14:52:00Z">
        <w:r w:rsidR="007A014F" w:rsidRPr="009B47F2" w:rsidDel="00C53AFD">
          <w:rPr>
            <w:i w:val="0"/>
            <w:color w:val="auto"/>
            <w:sz w:val="24"/>
            <w:szCs w:val="24"/>
          </w:rPr>
          <w:delText>r nenhum beneficiário</w:delText>
        </w:r>
      </w:del>
      <w:r w:rsidR="007A014F" w:rsidRPr="009B47F2">
        <w:rPr>
          <w:i w:val="0"/>
          <w:color w:val="auto"/>
          <w:sz w:val="24"/>
          <w:szCs w:val="24"/>
        </w:rPr>
        <w:t xml:space="preserve">. Na sequência, o </w:t>
      </w:r>
      <w:r w:rsidR="007A014F" w:rsidRPr="00D71367">
        <w:rPr>
          <w:b/>
          <w:i w:val="0"/>
          <w:color w:val="auto"/>
          <w:sz w:val="24"/>
          <w:szCs w:val="24"/>
          <w:rPrChange w:id="612" w:author="SPREV" w:date="2021-06-17T11:06:00Z">
            <w:rPr>
              <w:i w:val="0"/>
              <w:color w:val="auto"/>
              <w:sz w:val="24"/>
              <w:szCs w:val="24"/>
            </w:rPr>
          </w:rPrChange>
        </w:rPr>
        <w:t>Sr. Presidente</w:t>
      </w:r>
      <w:r w:rsidR="007A014F" w:rsidRPr="009B47F2">
        <w:rPr>
          <w:i w:val="0"/>
          <w:color w:val="auto"/>
          <w:sz w:val="24"/>
          <w:szCs w:val="24"/>
        </w:rPr>
        <w:t xml:space="preserve"> explicou que o próximo passo será definir internamente os atores (FEBRABAN, ABBC, conselheiros) para discutir cada tema citado dentro das reuniões do grupo de trabalho, aventou a possibilidade da participação de outros atores como o Banco Central e SENACON, e solicitou que as entidades separem exemplos de casos de forma consolidada para discussão no grupo. Em rápida intervenção, o </w:t>
      </w:r>
      <w:r w:rsidR="007A014F" w:rsidRPr="00AF0705">
        <w:rPr>
          <w:b/>
          <w:i w:val="0"/>
          <w:color w:val="auto"/>
          <w:sz w:val="24"/>
          <w:szCs w:val="24"/>
          <w:rPrChange w:id="613" w:author="SPREV" w:date="2021-06-17T11:08:00Z">
            <w:rPr>
              <w:i w:val="0"/>
              <w:color w:val="auto"/>
              <w:sz w:val="24"/>
              <w:szCs w:val="24"/>
            </w:rPr>
          </w:rPrChange>
        </w:rPr>
        <w:t>Sr. Evandro José Morello</w:t>
      </w:r>
      <w:r w:rsidR="007A014F" w:rsidRPr="009B47F2">
        <w:rPr>
          <w:i w:val="0"/>
          <w:color w:val="auto"/>
          <w:sz w:val="24"/>
          <w:szCs w:val="24"/>
        </w:rPr>
        <w:t xml:space="preserve"> </w:t>
      </w:r>
      <w:ins w:id="614" w:author="Larissa Claudia Lopes de Araujo - SPREV" w:date="2021-06-22T14:54:00Z">
        <w:r w:rsidR="00C53AFD">
          <w:rPr>
            <w:i w:val="0"/>
            <w:color w:val="auto"/>
            <w:sz w:val="24"/>
            <w:szCs w:val="24"/>
          </w:rPr>
          <w:t xml:space="preserve">pontuou que </w:t>
        </w:r>
        <w:r w:rsidR="00C53AFD" w:rsidRPr="00C53AFD">
          <w:rPr>
            <w:i w:val="0"/>
            <w:color w:val="auto"/>
            <w:sz w:val="24"/>
            <w:szCs w:val="24"/>
          </w:rPr>
          <w:t>que já foram citadas instituições financeiras com práticas irregulares</w:t>
        </w:r>
      </w:ins>
      <w:ins w:id="615" w:author="Larissa Claudia Lopes de Araujo - SPREV" w:date="2021-06-22T14:55:00Z">
        <w:r w:rsidR="00C53AFD">
          <w:rPr>
            <w:i w:val="0"/>
            <w:color w:val="auto"/>
            <w:sz w:val="24"/>
            <w:szCs w:val="24"/>
          </w:rPr>
          <w:t>, com isso</w:t>
        </w:r>
      </w:ins>
      <w:ins w:id="616" w:author="Larissa Claudia Lopes de Araujo - SPREV" w:date="2021-06-22T14:54:00Z">
        <w:r w:rsidR="00C53AFD" w:rsidRPr="00C53AFD">
          <w:rPr>
            <w:i w:val="0"/>
            <w:color w:val="auto"/>
            <w:sz w:val="24"/>
            <w:szCs w:val="24"/>
          </w:rPr>
          <w:t xml:space="preserve"> </w:t>
        </w:r>
      </w:ins>
      <w:ins w:id="617" w:author="Larissa Claudia Lopes de Araujo - SPREV" w:date="2021-06-22T14:55:00Z">
        <w:r w:rsidR="00C53AFD">
          <w:rPr>
            <w:i w:val="0"/>
            <w:color w:val="auto"/>
            <w:sz w:val="24"/>
            <w:szCs w:val="24"/>
          </w:rPr>
          <w:t>s</w:t>
        </w:r>
      </w:ins>
      <w:ins w:id="618" w:author="Larissa Claudia Lopes de Araujo - SPREV" w:date="2021-06-22T14:54:00Z">
        <w:r w:rsidR="00C53AFD" w:rsidRPr="00C53AFD">
          <w:rPr>
            <w:i w:val="0"/>
            <w:color w:val="auto"/>
            <w:sz w:val="24"/>
            <w:szCs w:val="24"/>
          </w:rPr>
          <w:t>ugeriu</w:t>
        </w:r>
      </w:ins>
      <w:del w:id="619" w:author="Larissa Claudia Lopes de Araujo - SPREV" w:date="2021-06-22T14:55:00Z">
        <w:r w:rsidR="007A014F" w:rsidRPr="009B47F2" w:rsidDel="00C53AFD">
          <w:rPr>
            <w:i w:val="0"/>
            <w:color w:val="auto"/>
            <w:sz w:val="24"/>
            <w:szCs w:val="24"/>
          </w:rPr>
          <w:delText>defendeu</w:delText>
        </w:r>
      </w:del>
      <w:r w:rsidR="007A014F" w:rsidRPr="009B47F2">
        <w:rPr>
          <w:i w:val="0"/>
          <w:color w:val="auto"/>
          <w:sz w:val="24"/>
          <w:szCs w:val="24"/>
        </w:rPr>
        <w:t xml:space="preserve"> a suspensão imediata dos bancos que tem denúncias e irregularidades identificadas com relação ao consignado. Em resposta, o </w:t>
      </w:r>
      <w:r w:rsidR="007A014F" w:rsidRPr="00AF0705">
        <w:rPr>
          <w:b/>
          <w:i w:val="0"/>
          <w:color w:val="auto"/>
          <w:sz w:val="24"/>
          <w:szCs w:val="24"/>
          <w:rPrChange w:id="620" w:author="SPREV" w:date="2021-06-17T11:08:00Z">
            <w:rPr>
              <w:i w:val="0"/>
              <w:color w:val="auto"/>
              <w:sz w:val="24"/>
              <w:szCs w:val="24"/>
            </w:rPr>
          </w:rPrChange>
        </w:rPr>
        <w:t>Sr. Leonardo José Rolim Guimarães</w:t>
      </w:r>
      <w:r w:rsidR="007A014F" w:rsidRPr="009B47F2">
        <w:rPr>
          <w:i w:val="0"/>
          <w:color w:val="auto"/>
          <w:sz w:val="24"/>
          <w:szCs w:val="24"/>
        </w:rPr>
        <w:t xml:space="preserve"> comungou que a SENACON chegou a editar uma norma nesse sentido, porém </w:t>
      </w:r>
      <w:del w:id="621" w:author="Larissa Claudia Lopes de Araujo - SPREV" w:date="2021-06-22T14:55:00Z">
        <w:r w:rsidR="007A014F" w:rsidRPr="009B47F2" w:rsidDel="00C53AFD">
          <w:rPr>
            <w:i w:val="0"/>
            <w:color w:val="auto"/>
            <w:sz w:val="24"/>
            <w:szCs w:val="24"/>
          </w:rPr>
          <w:delText xml:space="preserve">e </w:delText>
        </w:r>
      </w:del>
      <w:ins w:id="622" w:author="Larissa Claudia Lopes de Araujo - SPREV" w:date="2021-06-22T14:55:00Z">
        <w:r w:rsidR="00C53AFD">
          <w:rPr>
            <w:i w:val="0"/>
            <w:color w:val="auto"/>
            <w:sz w:val="24"/>
            <w:szCs w:val="24"/>
          </w:rPr>
          <w:t>a</w:t>
        </w:r>
        <w:r w:rsidR="00C53AFD" w:rsidRPr="009B47F2">
          <w:rPr>
            <w:i w:val="0"/>
            <w:color w:val="auto"/>
            <w:sz w:val="24"/>
            <w:szCs w:val="24"/>
          </w:rPr>
          <w:t xml:space="preserve"> </w:t>
        </w:r>
      </w:ins>
      <w:r w:rsidR="007A014F" w:rsidRPr="009B47F2">
        <w:rPr>
          <w:i w:val="0"/>
          <w:color w:val="auto"/>
          <w:sz w:val="24"/>
          <w:szCs w:val="24"/>
        </w:rPr>
        <w:t>me</w:t>
      </w:r>
      <w:ins w:id="623" w:author="Larissa Claudia Lopes de Araujo - SPREV" w:date="2021-06-22T14:56:00Z">
        <w:r w:rsidR="00C53AFD">
          <w:rPr>
            <w:i w:val="0"/>
            <w:color w:val="auto"/>
            <w:sz w:val="24"/>
            <w:szCs w:val="24"/>
          </w:rPr>
          <w:t>dida</w:t>
        </w:r>
      </w:ins>
      <w:del w:id="624" w:author="Larissa Claudia Lopes de Araujo - SPREV" w:date="2021-06-22T14:56:00Z">
        <w:r w:rsidR="007A014F" w:rsidRPr="009B47F2" w:rsidDel="00C53AFD">
          <w:rPr>
            <w:i w:val="0"/>
            <w:color w:val="auto"/>
            <w:sz w:val="24"/>
            <w:szCs w:val="24"/>
          </w:rPr>
          <w:delText>sma</w:delText>
        </w:r>
      </w:del>
      <w:r w:rsidR="007A014F" w:rsidRPr="009B47F2">
        <w:rPr>
          <w:i w:val="0"/>
          <w:color w:val="auto"/>
          <w:sz w:val="24"/>
          <w:szCs w:val="24"/>
        </w:rPr>
        <w:t xml:space="preserve"> foi derrubada na Justiça.</w:t>
      </w:r>
      <w:ins w:id="625" w:author="Larissa Claudia Lopes de Araujo - SPREV" w:date="2021-06-22T14:56:00Z">
        <w:r w:rsidR="00C53AFD">
          <w:rPr>
            <w:i w:val="0"/>
            <w:color w:val="auto"/>
            <w:sz w:val="24"/>
            <w:szCs w:val="24"/>
          </w:rPr>
          <w:t xml:space="preserve"> Corroborou que </w:t>
        </w:r>
      </w:ins>
      <w:ins w:id="626" w:author="Larissa Claudia Lopes de Araujo - SPREV" w:date="2021-06-22T14:57:00Z">
        <w:r w:rsidR="00C53AFD">
          <w:rPr>
            <w:i w:val="0"/>
            <w:color w:val="auto"/>
            <w:sz w:val="24"/>
            <w:szCs w:val="24"/>
          </w:rPr>
          <w:t>é necessário</w:t>
        </w:r>
      </w:ins>
      <w:ins w:id="627" w:author="Larissa Claudia Lopes de Araujo - SPREV" w:date="2021-06-22T14:56:00Z">
        <w:r w:rsidR="00C53AFD" w:rsidRPr="00C53AFD">
          <w:rPr>
            <w:i w:val="0"/>
            <w:color w:val="auto"/>
            <w:sz w:val="24"/>
            <w:szCs w:val="24"/>
          </w:rPr>
          <w:t xml:space="preserve"> debater medidas para conter esse cenário.</w:t>
        </w:r>
      </w:ins>
      <w:r w:rsidR="007A014F" w:rsidRPr="009B47F2">
        <w:rPr>
          <w:i w:val="0"/>
          <w:color w:val="auto"/>
          <w:sz w:val="24"/>
          <w:szCs w:val="24"/>
        </w:rPr>
        <w:t xml:space="preserve"> Com a palavra, o </w:t>
      </w:r>
      <w:r w:rsidR="007A014F" w:rsidRPr="00C53AFD">
        <w:rPr>
          <w:b/>
          <w:bCs/>
          <w:i w:val="0"/>
          <w:color w:val="auto"/>
          <w:sz w:val="24"/>
          <w:szCs w:val="24"/>
          <w:rPrChange w:id="628" w:author="Larissa Claudia Lopes de Araujo - SPREV" w:date="2021-06-22T14:57:00Z">
            <w:rPr>
              <w:i w:val="0"/>
              <w:color w:val="auto"/>
              <w:sz w:val="24"/>
              <w:szCs w:val="24"/>
            </w:rPr>
          </w:rPrChange>
        </w:rPr>
        <w:t>Sr. Natal Léo</w:t>
      </w:r>
      <w:r w:rsidR="007A014F" w:rsidRPr="009B47F2">
        <w:rPr>
          <w:i w:val="0"/>
          <w:color w:val="auto"/>
          <w:sz w:val="24"/>
          <w:szCs w:val="24"/>
        </w:rPr>
        <w:t xml:space="preserve"> ressaltou que a quase totalidade das reclamações são dos chamados “pequenos bancos”, foi enfático ao dizer que se a biometria irá resolver o problema, então que seja implementada o mais rápido possível. </w:t>
      </w:r>
      <w:del w:id="629" w:author="Larissa Claudia Lopes de Araujo - SPREV" w:date="2021-06-22T14:58:00Z">
        <w:r w:rsidR="007A014F" w:rsidRPr="009B47F2" w:rsidDel="008B0D92">
          <w:rPr>
            <w:i w:val="0"/>
            <w:color w:val="auto"/>
            <w:sz w:val="24"/>
            <w:szCs w:val="24"/>
          </w:rPr>
          <w:delText xml:space="preserve">Com vasta experiência em todo o processo que envolve o empréstimo consignado, </w:delText>
        </w:r>
      </w:del>
      <w:r w:rsidR="008B0D92" w:rsidRPr="009B47F2">
        <w:rPr>
          <w:i w:val="0"/>
          <w:color w:val="auto"/>
          <w:sz w:val="24"/>
          <w:szCs w:val="24"/>
        </w:rPr>
        <w:t xml:space="preserve">O </w:t>
      </w:r>
      <w:r w:rsidR="007A014F" w:rsidRPr="00AF0705">
        <w:rPr>
          <w:b/>
          <w:i w:val="0"/>
          <w:color w:val="auto"/>
          <w:sz w:val="24"/>
          <w:szCs w:val="24"/>
          <w:rPrChange w:id="630" w:author="SPREV" w:date="2021-06-17T11:08:00Z">
            <w:rPr>
              <w:i w:val="0"/>
              <w:color w:val="auto"/>
              <w:sz w:val="24"/>
              <w:szCs w:val="24"/>
            </w:rPr>
          </w:rPrChange>
        </w:rPr>
        <w:t>Sr. Francisco Canindé Pegado</w:t>
      </w:r>
      <w:r w:rsidR="007A014F" w:rsidRPr="009B47F2">
        <w:rPr>
          <w:i w:val="0"/>
          <w:color w:val="auto"/>
          <w:sz w:val="24"/>
          <w:szCs w:val="24"/>
        </w:rPr>
        <w:t xml:space="preserve"> </w:t>
      </w:r>
      <w:ins w:id="631" w:author="Larissa Claudia Lopes de Araujo - SPREV" w:date="2021-06-22T14:58:00Z">
        <w:r w:rsidR="008B0D92" w:rsidRPr="008B0D92">
          <w:rPr>
            <w:i w:val="0"/>
            <w:color w:val="auto"/>
            <w:sz w:val="24"/>
            <w:szCs w:val="24"/>
          </w:rPr>
          <w:t xml:space="preserve">manifestou a importância de </w:t>
        </w:r>
        <w:r w:rsidR="008B0D92">
          <w:rPr>
            <w:i w:val="0"/>
            <w:color w:val="auto"/>
            <w:sz w:val="24"/>
            <w:szCs w:val="24"/>
          </w:rPr>
          <w:t>se possibilitar</w:t>
        </w:r>
        <w:r w:rsidR="008B0D92" w:rsidRPr="008B0D92">
          <w:rPr>
            <w:i w:val="0"/>
            <w:color w:val="auto"/>
            <w:sz w:val="24"/>
            <w:szCs w:val="24"/>
          </w:rPr>
          <w:t xml:space="preserve"> as simulações. Relembrou que se trata de um sistema com mais de 7 mil correspondentes bancários. E que deseja participar das discussões para contribuir com o aperfeiçoamento do sistema.</w:t>
        </w:r>
      </w:ins>
      <w:del w:id="632" w:author="Larissa Claudia Lopes de Araujo - SPREV" w:date="2021-06-22T14:59:00Z">
        <w:r w:rsidR="007A014F" w:rsidRPr="009B47F2" w:rsidDel="008B0D92">
          <w:rPr>
            <w:i w:val="0"/>
            <w:color w:val="auto"/>
            <w:sz w:val="24"/>
            <w:szCs w:val="24"/>
          </w:rPr>
          <w:delText>deixou claro que pretende ajudar, contribuir e participar das propostas de melhorias para o sistema.</w:delText>
        </w:r>
      </w:del>
      <w:r w:rsidR="007A014F" w:rsidRPr="009B47F2">
        <w:rPr>
          <w:i w:val="0"/>
          <w:color w:val="auto"/>
          <w:sz w:val="24"/>
          <w:szCs w:val="24"/>
        </w:rPr>
        <w:t xml:space="preserve"> O </w:t>
      </w:r>
      <w:r w:rsidR="007A014F" w:rsidRPr="00AF0705">
        <w:rPr>
          <w:b/>
          <w:i w:val="0"/>
          <w:color w:val="auto"/>
          <w:sz w:val="24"/>
          <w:szCs w:val="24"/>
          <w:rPrChange w:id="633" w:author="SPREV" w:date="2021-06-17T11:09:00Z">
            <w:rPr>
              <w:i w:val="0"/>
              <w:color w:val="auto"/>
              <w:sz w:val="24"/>
              <w:szCs w:val="24"/>
            </w:rPr>
          </w:rPrChange>
        </w:rPr>
        <w:t>Sr. Presidente</w:t>
      </w:r>
      <w:r w:rsidR="007A014F" w:rsidRPr="009B47F2">
        <w:rPr>
          <w:i w:val="0"/>
          <w:color w:val="auto"/>
          <w:sz w:val="24"/>
          <w:szCs w:val="24"/>
        </w:rPr>
        <w:t xml:space="preserve"> agradeceu o apoio e </w:t>
      </w:r>
      <w:ins w:id="634" w:author="Larissa Claudia Lopes de Araujo - SPREV" w:date="2021-06-22T14:59:00Z">
        <w:r w:rsidR="008B0D92" w:rsidRPr="008B0D92">
          <w:rPr>
            <w:i w:val="0"/>
            <w:color w:val="auto"/>
            <w:sz w:val="24"/>
            <w:szCs w:val="24"/>
          </w:rPr>
          <w:t>encaminhou a criação do Grupo para debate das medidas a serem adotadas na operacionalização do crédito consignado aos beneficiários do INSS. E solicitou aos conselheiros que se manifestem para a Secretaria Executiva do CNPS para formação do grupo de discussão, que podem ser o próprio conselheiro ou um indicado pela instituição.</w:t>
        </w:r>
      </w:ins>
      <w:del w:id="635" w:author="Larissa Claudia Lopes de Araujo - SPREV" w:date="2021-06-22T14:59:00Z">
        <w:r w:rsidR="007A014F" w:rsidRPr="009B47F2" w:rsidDel="008B0D92">
          <w:rPr>
            <w:i w:val="0"/>
            <w:color w:val="auto"/>
            <w:sz w:val="24"/>
            <w:szCs w:val="24"/>
          </w:rPr>
          <w:delText>falou que as entidades representadas no CNPS poderão fazer indicações, a fim de estruturar um fórum de debates com até 50 participantes, visto que os debates serão essenciais para a superação desse desafio.</w:delText>
        </w:r>
      </w:del>
      <w:r w:rsidR="007A014F" w:rsidRPr="009B47F2">
        <w:rPr>
          <w:i w:val="0"/>
          <w:color w:val="auto"/>
          <w:sz w:val="24"/>
          <w:szCs w:val="24"/>
        </w:rPr>
        <w:t xml:space="preserve"> Seguindo com a pauta, o </w:t>
      </w:r>
      <w:r w:rsidR="007A014F" w:rsidRPr="008B0D92">
        <w:rPr>
          <w:b/>
          <w:bCs/>
          <w:i w:val="0"/>
          <w:color w:val="auto"/>
          <w:sz w:val="24"/>
          <w:szCs w:val="24"/>
          <w:rPrChange w:id="636" w:author="Larissa Claudia Lopes de Araujo - SPREV" w:date="2021-06-22T15:00:00Z">
            <w:rPr>
              <w:i w:val="0"/>
              <w:color w:val="auto"/>
              <w:sz w:val="24"/>
              <w:szCs w:val="24"/>
            </w:rPr>
          </w:rPrChange>
        </w:rPr>
        <w:t>Sr. Presidente</w:t>
      </w:r>
      <w:r w:rsidR="007A014F" w:rsidRPr="009B47F2">
        <w:rPr>
          <w:i w:val="0"/>
          <w:color w:val="auto"/>
          <w:sz w:val="24"/>
          <w:szCs w:val="24"/>
        </w:rPr>
        <w:t xml:space="preserve"> convidou o Sr. Leonardo José Rolim Guimarães para falar sobre a estratégia do INSS para a retomada da prova de vida. De início, o </w:t>
      </w:r>
      <w:r w:rsidR="007A014F" w:rsidRPr="00AF0705">
        <w:rPr>
          <w:b/>
          <w:i w:val="0"/>
          <w:color w:val="auto"/>
          <w:sz w:val="24"/>
          <w:szCs w:val="24"/>
          <w:rPrChange w:id="637" w:author="SPREV" w:date="2021-06-17T11:09:00Z">
            <w:rPr>
              <w:i w:val="0"/>
              <w:color w:val="auto"/>
              <w:sz w:val="24"/>
              <w:szCs w:val="24"/>
            </w:rPr>
          </w:rPrChange>
        </w:rPr>
        <w:t>Presidente do INSS</w:t>
      </w:r>
      <w:r w:rsidR="007A014F" w:rsidRPr="009B47F2">
        <w:rPr>
          <w:i w:val="0"/>
          <w:color w:val="auto"/>
          <w:sz w:val="24"/>
          <w:szCs w:val="24"/>
        </w:rPr>
        <w:t xml:space="preserve"> </w:t>
      </w:r>
      <w:ins w:id="638" w:author="Larissa Claudia Lopes de Araujo - SPREV" w:date="2021-06-22T15:02:00Z">
        <w:r w:rsidR="008B0D92">
          <w:rPr>
            <w:i w:val="0"/>
            <w:color w:val="auto"/>
            <w:sz w:val="24"/>
            <w:szCs w:val="24"/>
          </w:rPr>
          <w:t xml:space="preserve">informou </w:t>
        </w:r>
        <w:r w:rsidR="008B0D92" w:rsidRPr="008B0D92">
          <w:rPr>
            <w:i w:val="0"/>
            <w:color w:val="auto"/>
            <w:sz w:val="24"/>
            <w:szCs w:val="24"/>
          </w:rPr>
          <w:t>que a Prova de Vida não deixou de ser feita. Mas que será retomada a suspensão do pagamento do benefício aos que não fizerem a prova de vida. Relembrou que, em março, por conta da pandemia a obrigatoriedade da prova de vida foi suspensa</w:t>
        </w:r>
        <w:r w:rsidR="008B0D92" w:rsidRPr="008B0D92" w:rsidDel="008B0D92">
          <w:rPr>
            <w:i w:val="0"/>
            <w:color w:val="auto"/>
            <w:sz w:val="24"/>
            <w:szCs w:val="24"/>
          </w:rPr>
          <w:t xml:space="preserve"> </w:t>
        </w:r>
      </w:ins>
      <w:del w:id="639" w:author="Larissa Claudia Lopes de Araujo - SPREV" w:date="2021-06-22T15:02:00Z">
        <w:r w:rsidR="007A014F" w:rsidRPr="009B47F2" w:rsidDel="008B0D92">
          <w:rPr>
            <w:i w:val="0"/>
            <w:color w:val="auto"/>
            <w:sz w:val="24"/>
            <w:szCs w:val="24"/>
          </w:rPr>
          <w:delText>alertou que, de forma escalonada, o INSS voltou a realizar o bloqueio dos benefícios das pessoas que não fizeram a prova de vida. Lembrou que o processo foi suspenso em março de 2019, logo após o início da pandemia</w:delText>
        </w:r>
      </w:del>
      <w:r w:rsidR="007A014F" w:rsidRPr="009B47F2">
        <w:rPr>
          <w:i w:val="0"/>
          <w:color w:val="auto"/>
          <w:sz w:val="24"/>
          <w:szCs w:val="24"/>
        </w:rPr>
        <w:t>, e que a partir desse momento, a DATAPREV juntamente com o</w:t>
      </w:r>
      <w:ins w:id="640" w:author="SPREV" w:date="2021-06-17T15:54:00Z">
        <w:r w:rsidR="0080639C">
          <w:rPr>
            <w:i w:val="0"/>
            <w:color w:val="auto"/>
            <w:sz w:val="24"/>
            <w:szCs w:val="24"/>
          </w:rPr>
          <w:t xml:space="preserve"> </w:t>
        </w:r>
        <w:r w:rsidR="0080639C" w:rsidRPr="0080639C">
          <w:rPr>
            <w:i w:val="0"/>
            <w:color w:val="auto"/>
            <w:sz w:val="24"/>
            <w:szCs w:val="24"/>
          </w:rPr>
          <w:t>Serviço Federal de Processamento de Dados</w:t>
        </w:r>
      </w:ins>
      <w:r w:rsidR="007A014F" w:rsidRPr="009B47F2">
        <w:rPr>
          <w:i w:val="0"/>
          <w:color w:val="auto"/>
          <w:sz w:val="24"/>
          <w:szCs w:val="24"/>
        </w:rPr>
        <w:t xml:space="preserve"> </w:t>
      </w:r>
      <w:ins w:id="641" w:author="SPREV" w:date="2021-06-17T15:54:00Z">
        <w:r w:rsidR="0080639C">
          <w:rPr>
            <w:i w:val="0"/>
            <w:color w:val="auto"/>
            <w:sz w:val="24"/>
            <w:szCs w:val="24"/>
          </w:rPr>
          <w:t>(</w:t>
        </w:r>
      </w:ins>
      <w:r w:rsidR="007A014F" w:rsidRPr="009B47F2">
        <w:rPr>
          <w:i w:val="0"/>
          <w:color w:val="auto"/>
          <w:sz w:val="24"/>
          <w:szCs w:val="24"/>
        </w:rPr>
        <w:t>SERPRO</w:t>
      </w:r>
      <w:ins w:id="642" w:author="SPREV" w:date="2021-06-17T15:54:00Z">
        <w:r w:rsidR="0080639C">
          <w:rPr>
            <w:i w:val="0"/>
            <w:color w:val="auto"/>
            <w:sz w:val="24"/>
            <w:szCs w:val="24"/>
          </w:rPr>
          <w:t>)</w:t>
        </w:r>
      </w:ins>
      <w:r w:rsidR="007A014F" w:rsidRPr="009B47F2">
        <w:rPr>
          <w:i w:val="0"/>
          <w:color w:val="auto"/>
          <w:sz w:val="24"/>
          <w:szCs w:val="24"/>
        </w:rPr>
        <w:t>,</w:t>
      </w:r>
      <w:ins w:id="643" w:author="Larissa Claudia Lopes de Araujo - SPREV" w:date="2021-06-22T15:00:00Z">
        <w:r w:rsidR="008B0D92">
          <w:rPr>
            <w:i w:val="0"/>
            <w:color w:val="auto"/>
            <w:sz w:val="24"/>
            <w:szCs w:val="24"/>
          </w:rPr>
          <w:t xml:space="preserve"> têm</w:t>
        </w:r>
      </w:ins>
      <w:r w:rsidR="007A014F" w:rsidRPr="009B47F2">
        <w:rPr>
          <w:i w:val="0"/>
          <w:color w:val="auto"/>
          <w:sz w:val="24"/>
          <w:szCs w:val="24"/>
        </w:rPr>
        <w:t xml:space="preserve"> trabalha</w:t>
      </w:r>
      <w:ins w:id="644" w:author="Larissa Claudia Lopes de Araujo - SPREV" w:date="2021-06-22T15:00:00Z">
        <w:r w:rsidR="008B0D92">
          <w:rPr>
            <w:i w:val="0"/>
            <w:color w:val="auto"/>
            <w:sz w:val="24"/>
            <w:szCs w:val="24"/>
          </w:rPr>
          <w:t>do</w:t>
        </w:r>
      </w:ins>
      <w:del w:id="645" w:author="Larissa Claudia Lopes de Araujo - SPREV" w:date="2021-06-22T15:00:00Z">
        <w:r w:rsidR="007A014F" w:rsidRPr="009B47F2" w:rsidDel="008B0D92">
          <w:rPr>
            <w:i w:val="0"/>
            <w:color w:val="auto"/>
            <w:sz w:val="24"/>
            <w:szCs w:val="24"/>
          </w:rPr>
          <w:delText>m</w:delText>
        </w:r>
      </w:del>
      <w:r w:rsidR="007A014F" w:rsidRPr="009B47F2">
        <w:rPr>
          <w:i w:val="0"/>
          <w:color w:val="auto"/>
          <w:sz w:val="24"/>
          <w:szCs w:val="24"/>
        </w:rPr>
        <w:t xml:space="preserve"> na implementação da biometria facial para a realização da prova de vida usando a base de dados do TSE e DENATRAN, o que representa </w:t>
      </w:r>
      <w:del w:id="646" w:author="Larissa Claudia Lopes de Araujo - SPREV" w:date="2021-06-22T15:01:00Z">
        <w:r w:rsidR="007A014F" w:rsidRPr="009B47F2" w:rsidDel="008B0D92">
          <w:rPr>
            <w:i w:val="0"/>
            <w:color w:val="auto"/>
            <w:sz w:val="24"/>
            <w:szCs w:val="24"/>
          </w:rPr>
          <w:delText>algo em torno</w:delText>
        </w:r>
      </w:del>
      <w:ins w:id="647" w:author="Larissa Claudia Lopes de Araujo - SPREV" w:date="2021-06-22T15:01:00Z">
        <w:r w:rsidR="008B0D92">
          <w:rPr>
            <w:i w:val="0"/>
            <w:color w:val="auto"/>
            <w:sz w:val="24"/>
            <w:szCs w:val="24"/>
          </w:rPr>
          <w:t>cerca</w:t>
        </w:r>
      </w:ins>
      <w:r w:rsidR="007A014F" w:rsidRPr="009B47F2">
        <w:rPr>
          <w:i w:val="0"/>
          <w:color w:val="auto"/>
          <w:sz w:val="24"/>
          <w:szCs w:val="24"/>
        </w:rPr>
        <w:t xml:space="preserve"> de 60% dos segurados. Lembrou que durante todo esse tempo, os segurados poderiam ter realizado sua prova de vida através dos bancos ou pelo celular, contudo, 160 mil pessoas não </w:t>
      </w:r>
      <w:del w:id="648" w:author="Larissa Claudia Lopes de Araujo - SPREV" w:date="2021-06-22T15:03:00Z">
        <w:r w:rsidR="007A014F" w:rsidRPr="009B47F2" w:rsidDel="008B0D92">
          <w:rPr>
            <w:i w:val="0"/>
            <w:color w:val="auto"/>
            <w:sz w:val="24"/>
            <w:szCs w:val="24"/>
          </w:rPr>
          <w:delText>o fizeram</w:delText>
        </w:r>
      </w:del>
      <w:ins w:id="649" w:author="Larissa Claudia Lopes de Araujo - SPREV" w:date="2021-06-22T15:03:00Z">
        <w:r w:rsidR="008B0D92">
          <w:rPr>
            <w:i w:val="0"/>
            <w:color w:val="auto"/>
            <w:sz w:val="24"/>
            <w:szCs w:val="24"/>
          </w:rPr>
          <w:t>realizaram</w:t>
        </w:r>
      </w:ins>
      <w:r w:rsidR="007A014F" w:rsidRPr="009B47F2">
        <w:rPr>
          <w:i w:val="0"/>
          <w:color w:val="auto"/>
          <w:sz w:val="24"/>
          <w:szCs w:val="24"/>
        </w:rPr>
        <w:t xml:space="preserve"> e estão na primeira leva do bloqueio</w:t>
      </w:r>
      <w:del w:id="650" w:author="Larissa Claudia Lopes de Araujo - SPREV" w:date="2021-06-22T15:04:00Z">
        <w:r w:rsidR="007A014F" w:rsidRPr="009B47F2" w:rsidDel="008B0D92">
          <w:rPr>
            <w:i w:val="0"/>
            <w:color w:val="auto"/>
            <w:sz w:val="24"/>
            <w:szCs w:val="24"/>
          </w:rPr>
          <w:delText>, sendo que essa parcela de segurados ainda pode tranquilamente regularizar essa pendência por ocasião do saque do benefício</w:delText>
        </w:r>
      </w:del>
      <w:r w:rsidR="007A014F" w:rsidRPr="009B47F2">
        <w:rPr>
          <w:i w:val="0"/>
          <w:color w:val="auto"/>
          <w:sz w:val="24"/>
          <w:szCs w:val="24"/>
        </w:rPr>
        <w:t xml:space="preserve">. Explicou que esse procedimento é obrigatório por lei, e que a partir de junho, começará a obrigatoriedade da prova de vida </w:t>
      </w:r>
      <w:ins w:id="651" w:author="Larissa Claudia Lopes de Araujo - SPREV" w:date="2021-06-22T15:06:00Z">
        <w:r w:rsidR="008B0D92" w:rsidRPr="008B0D92">
          <w:rPr>
            <w:i w:val="0"/>
            <w:color w:val="auto"/>
            <w:sz w:val="24"/>
            <w:szCs w:val="24"/>
          </w:rPr>
          <w:t>a cada dois meses a partir de março</w:t>
        </w:r>
        <w:r w:rsidR="008B0D92">
          <w:rPr>
            <w:i w:val="0"/>
            <w:color w:val="auto"/>
            <w:sz w:val="24"/>
            <w:szCs w:val="24"/>
          </w:rPr>
          <w:t>,</w:t>
        </w:r>
        <w:r w:rsidR="008B0D92" w:rsidRPr="008B0D92">
          <w:rPr>
            <w:i w:val="0"/>
            <w:color w:val="auto"/>
            <w:sz w:val="24"/>
            <w:szCs w:val="24"/>
          </w:rPr>
          <w:t xml:space="preserve"> </w:t>
        </w:r>
      </w:ins>
      <w:del w:id="652" w:author="Larissa Claudia Lopes de Araujo - SPREV" w:date="2021-06-22T15:06:00Z">
        <w:r w:rsidR="007A014F" w:rsidRPr="009B47F2" w:rsidDel="008B0D92">
          <w:rPr>
            <w:i w:val="0"/>
            <w:color w:val="auto"/>
            <w:sz w:val="24"/>
            <w:szCs w:val="24"/>
          </w:rPr>
          <w:delText xml:space="preserve">para dois meses do ano de 2020 e assim sucessivamente </w:delText>
        </w:r>
      </w:del>
      <w:r w:rsidR="007A014F" w:rsidRPr="009B47F2">
        <w:rPr>
          <w:i w:val="0"/>
          <w:color w:val="auto"/>
          <w:sz w:val="24"/>
          <w:szCs w:val="24"/>
        </w:rPr>
        <w:t>até todos estejam regularizados</w:t>
      </w:r>
      <w:ins w:id="653" w:author="Larissa Claudia Lopes de Araujo - SPREV" w:date="2021-06-22T15:06:00Z">
        <w:r w:rsidR="008B0D92">
          <w:rPr>
            <w:i w:val="0"/>
            <w:color w:val="auto"/>
            <w:sz w:val="24"/>
            <w:szCs w:val="24"/>
          </w:rPr>
          <w:t xml:space="preserve">. </w:t>
        </w:r>
      </w:ins>
      <w:del w:id="654" w:author="Larissa Claudia Lopes de Araujo - SPREV" w:date="2021-06-22T15:06:00Z">
        <w:r w:rsidR="007A014F" w:rsidRPr="009B47F2" w:rsidDel="008B0D92">
          <w:rPr>
            <w:i w:val="0"/>
            <w:color w:val="auto"/>
            <w:sz w:val="24"/>
            <w:szCs w:val="24"/>
          </w:rPr>
          <w:delText xml:space="preserve">, e </w:delText>
        </w:r>
      </w:del>
      <w:r w:rsidR="008B0D92" w:rsidRPr="009B47F2">
        <w:rPr>
          <w:i w:val="0"/>
          <w:color w:val="auto"/>
          <w:sz w:val="24"/>
          <w:szCs w:val="24"/>
        </w:rPr>
        <w:t xml:space="preserve">Lembrou </w:t>
      </w:r>
      <w:r w:rsidR="007A014F" w:rsidRPr="009B47F2">
        <w:rPr>
          <w:i w:val="0"/>
          <w:color w:val="auto"/>
          <w:sz w:val="24"/>
          <w:szCs w:val="24"/>
        </w:rPr>
        <w:t xml:space="preserve">que para as pessoas que não têm condições de deslocamento, o INSS </w:t>
      </w:r>
      <w:ins w:id="655" w:author="Larissa Claudia Lopes de Araujo - SPREV" w:date="2021-06-22T15:07:00Z">
        <w:r w:rsidR="002E6D39">
          <w:rPr>
            <w:i w:val="0"/>
            <w:color w:val="auto"/>
            <w:sz w:val="24"/>
            <w:szCs w:val="24"/>
          </w:rPr>
          <w:t xml:space="preserve">poderá </w:t>
        </w:r>
      </w:ins>
      <w:r w:rsidR="007A014F" w:rsidRPr="009B47F2">
        <w:rPr>
          <w:i w:val="0"/>
          <w:color w:val="auto"/>
          <w:sz w:val="24"/>
          <w:szCs w:val="24"/>
        </w:rPr>
        <w:t>disponibiliza</w:t>
      </w:r>
      <w:ins w:id="656" w:author="Larissa Claudia Lopes de Araujo - SPREV" w:date="2021-06-22T15:07:00Z">
        <w:r w:rsidR="008B0D92">
          <w:rPr>
            <w:i w:val="0"/>
            <w:color w:val="auto"/>
            <w:sz w:val="24"/>
            <w:szCs w:val="24"/>
          </w:rPr>
          <w:t>r</w:t>
        </w:r>
      </w:ins>
      <w:r w:rsidR="007A014F" w:rsidRPr="009B47F2">
        <w:rPr>
          <w:i w:val="0"/>
          <w:color w:val="auto"/>
          <w:sz w:val="24"/>
          <w:szCs w:val="24"/>
        </w:rPr>
        <w:t xml:space="preserve"> um servidor para se deslocar até a residência ou mesmo a uma unidade hospitalar para realizar a prova de vida daquele segurado. O Sr. </w:t>
      </w:r>
      <w:proofErr w:type="spellStart"/>
      <w:r w:rsidR="007A014F" w:rsidRPr="00AF0705">
        <w:rPr>
          <w:b/>
          <w:i w:val="0"/>
          <w:color w:val="auto"/>
          <w:sz w:val="24"/>
          <w:szCs w:val="24"/>
          <w:rPrChange w:id="657" w:author="SPREV" w:date="2021-06-17T11:09:00Z">
            <w:rPr>
              <w:i w:val="0"/>
              <w:color w:val="auto"/>
              <w:sz w:val="24"/>
              <w:szCs w:val="24"/>
            </w:rPr>
          </w:rPrChange>
        </w:rPr>
        <w:t>Obede</w:t>
      </w:r>
      <w:proofErr w:type="spellEnd"/>
      <w:r w:rsidR="007A014F" w:rsidRPr="00AF0705">
        <w:rPr>
          <w:b/>
          <w:i w:val="0"/>
          <w:color w:val="auto"/>
          <w:sz w:val="24"/>
          <w:szCs w:val="24"/>
          <w:rPrChange w:id="658" w:author="SPREV" w:date="2021-06-17T11:09:00Z">
            <w:rPr>
              <w:i w:val="0"/>
              <w:color w:val="auto"/>
              <w:sz w:val="24"/>
              <w:szCs w:val="24"/>
            </w:rPr>
          </w:rPrChange>
        </w:rPr>
        <w:t xml:space="preserve"> Muniz Teodoro</w:t>
      </w:r>
      <w:r w:rsidR="007A014F" w:rsidRPr="009B47F2">
        <w:rPr>
          <w:i w:val="0"/>
          <w:color w:val="auto"/>
          <w:sz w:val="24"/>
          <w:szCs w:val="24"/>
        </w:rPr>
        <w:t xml:space="preserve"> pediu a palavra e indagou se seria possível o INSS adotar os prazos determinados na Instrução Normativa nº 53 do Ministério da Economia, publicada no </w:t>
      </w:r>
      <w:del w:id="659" w:author="SPREV" w:date="2021-06-17T16:02:00Z">
        <w:r w:rsidR="007A014F" w:rsidRPr="009B47F2" w:rsidDel="0080639C">
          <w:rPr>
            <w:i w:val="0"/>
            <w:color w:val="auto"/>
            <w:sz w:val="24"/>
            <w:szCs w:val="24"/>
          </w:rPr>
          <w:delText xml:space="preserve">DOU – </w:delText>
        </w:r>
      </w:del>
      <w:r w:rsidR="007A014F" w:rsidRPr="009B47F2">
        <w:rPr>
          <w:i w:val="0"/>
          <w:color w:val="auto"/>
          <w:sz w:val="24"/>
          <w:szCs w:val="24"/>
        </w:rPr>
        <w:t>Diário Oficial da União do dia 24 de maio de 2021.</w:t>
      </w:r>
      <w:ins w:id="660" w:author="Larissa Claudia Lopes de Araujo - SPREV" w:date="2021-06-22T15:08:00Z">
        <w:r w:rsidR="002E6D39">
          <w:rPr>
            <w:i w:val="0"/>
            <w:color w:val="auto"/>
            <w:sz w:val="24"/>
            <w:szCs w:val="24"/>
          </w:rPr>
          <w:t xml:space="preserve"> </w:t>
        </w:r>
        <w:r w:rsidR="002E6D39" w:rsidRPr="002E6D39">
          <w:rPr>
            <w:i w:val="0"/>
            <w:color w:val="auto"/>
            <w:sz w:val="24"/>
            <w:szCs w:val="24"/>
          </w:rPr>
          <w:t>Sugeriu a suspensão por mais um tempo da prova de vida, pois os aposentados d</w:t>
        </w:r>
        <w:r w:rsidR="002E6D39">
          <w:rPr>
            <w:i w:val="0"/>
            <w:color w:val="auto"/>
            <w:sz w:val="24"/>
            <w:szCs w:val="24"/>
          </w:rPr>
          <w:t>o</w:t>
        </w:r>
        <w:r w:rsidR="002E6D39" w:rsidRPr="002E6D39">
          <w:rPr>
            <w:i w:val="0"/>
            <w:color w:val="auto"/>
            <w:sz w:val="24"/>
            <w:szCs w:val="24"/>
          </w:rPr>
          <w:t xml:space="preserve"> INSS ainda estão com medo de comparecer as agências.</w:t>
        </w:r>
      </w:ins>
      <w:r w:rsidR="007A014F" w:rsidRPr="009B47F2">
        <w:rPr>
          <w:i w:val="0"/>
          <w:color w:val="auto"/>
          <w:sz w:val="24"/>
          <w:szCs w:val="24"/>
        </w:rPr>
        <w:t xml:space="preserve"> </w:t>
      </w:r>
      <w:del w:id="661" w:author="Larissa Claudia Lopes de Araujo - SPREV" w:date="2021-06-22T15:09:00Z">
        <w:r w:rsidR="007A014F" w:rsidRPr="009B47F2" w:rsidDel="002E6D39">
          <w:rPr>
            <w:i w:val="0"/>
            <w:color w:val="auto"/>
            <w:sz w:val="24"/>
            <w:szCs w:val="24"/>
          </w:rPr>
          <w:delText>Ao passo que o</w:delText>
        </w:r>
      </w:del>
      <w:ins w:id="662" w:author="Larissa Claudia Lopes de Araujo - SPREV" w:date="2021-06-22T15:09:00Z">
        <w:r w:rsidR="002E6D39">
          <w:rPr>
            <w:i w:val="0"/>
            <w:color w:val="auto"/>
            <w:sz w:val="24"/>
            <w:szCs w:val="24"/>
          </w:rPr>
          <w:t>O</w:t>
        </w:r>
      </w:ins>
      <w:r w:rsidR="007A014F" w:rsidRPr="009B47F2">
        <w:rPr>
          <w:i w:val="0"/>
          <w:color w:val="auto"/>
          <w:sz w:val="24"/>
          <w:szCs w:val="24"/>
        </w:rPr>
        <w:t xml:space="preserve"> </w:t>
      </w:r>
      <w:r w:rsidR="007A014F" w:rsidRPr="00AF0705">
        <w:rPr>
          <w:b/>
          <w:i w:val="0"/>
          <w:color w:val="auto"/>
          <w:sz w:val="24"/>
          <w:szCs w:val="24"/>
          <w:rPrChange w:id="663" w:author="SPREV" w:date="2021-06-17T11:09:00Z">
            <w:rPr>
              <w:i w:val="0"/>
              <w:color w:val="auto"/>
              <w:sz w:val="24"/>
              <w:szCs w:val="24"/>
            </w:rPr>
          </w:rPrChange>
        </w:rPr>
        <w:t>Sr. Leonardo José Rolim Guimarães</w:t>
      </w:r>
      <w:del w:id="664" w:author="Larissa Claudia Lopes de Araujo - SPREV" w:date="2021-06-22T15:09:00Z">
        <w:r w:rsidR="007A014F" w:rsidRPr="009B47F2" w:rsidDel="002E6D39">
          <w:rPr>
            <w:i w:val="0"/>
            <w:color w:val="auto"/>
            <w:sz w:val="24"/>
            <w:szCs w:val="24"/>
          </w:rPr>
          <w:delText>,</w:delText>
        </w:r>
      </w:del>
      <w:r w:rsidR="007A014F" w:rsidRPr="009B47F2">
        <w:rPr>
          <w:i w:val="0"/>
          <w:color w:val="auto"/>
          <w:sz w:val="24"/>
          <w:szCs w:val="24"/>
        </w:rPr>
        <w:t xml:space="preserve"> respondeu que o texto da referida IN não difere dos prazos adotados pelo INSS. Em rápida intervenção, o </w:t>
      </w:r>
      <w:r w:rsidR="007A014F" w:rsidRPr="00AF0705">
        <w:rPr>
          <w:b/>
          <w:i w:val="0"/>
          <w:color w:val="auto"/>
          <w:sz w:val="24"/>
          <w:szCs w:val="24"/>
          <w:rPrChange w:id="665" w:author="SPREV" w:date="2021-06-17T11:09:00Z">
            <w:rPr>
              <w:i w:val="0"/>
              <w:color w:val="auto"/>
              <w:sz w:val="24"/>
              <w:szCs w:val="24"/>
            </w:rPr>
          </w:rPrChange>
        </w:rPr>
        <w:t>Sr. Natal Léo</w:t>
      </w:r>
      <w:r w:rsidR="007A014F" w:rsidRPr="009B47F2">
        <w:rPr>
          <w:i w:val="0"/>
          <w:color w:val="auto"/>
          <w:sz w:val="24"/>
          <w:szCs w:val="24"/>
        </w:rPr>
        <w:t xml:space="preserve"> lembrou de um documento encaminhado pela Central de Aposentados solicitando a suspensão da prova de vida até o final de 2021. O </w:t>
      </w:r>
      <w:r w:rsidR="007A014F" w:rsidRPr="00AF0705">
        <w:rPr>
          <w:b/>
          <w:i w:val="0"/>
          <w:color w:val="auto"/>
          <w:sz w:val="24"/>
          <w:szCs w:val="24"/>
          <w:rPrChange w:id="666" w:author="SPREV" w:date="2021-06-17T11:10:00Z">
            <w:rPr>
              <w:i w:val="0"/>
              <w:color w:val="auto"/>
              <w:sz w:val="24"/>
              <w:szCs w:val="24"/>
            </w:rPr>
          </w:rPrChange>
        </w:rPr>
        <w:t>Sr. Presidente</w:t>
      </w:r>
      <w:r w:rsidR="007A014F" w:rsidRPr="009B47F2">
        <w:rPr>
          <w:i w:val="0"/>
          <w:color w:val="auto"/>
          <w:sz w:val="24"/>
          <w:szCs w:val="24"/>
        </w:rPr>
        <w:t xml:space="preserve">, respondeu é uma situação absolutamente inviável dentro desse contexto e que o assunto será esclarecido por ocasião da resposta ao ofício enviado ao CNPS e, sem demora instou o próximo ponto de pauta: Apresentação sobre revisões dos benefícios por incapacidade. O </w:t>
      </w:r>
      <w:r w:rsidR="007A014F" w:rsidRPr="00AF0705">
        <w:rPr>
          <w:b/>
          <w:i w:val="0"/>
          <w:color w:val="auto"/>
          <w:sz w:val="24"/>
          <w:szCs w:val="24"/>
          <w:rPrChange w:id="667" w:author="SPREV" w:date="2021-06-17T11:10:00Z">
            <w:rPr>
              <w:i w:val="0"/>
              <w:color w:val="auto"/>
              <w:sz w:val="24"/>
              <w:szCs w:val="24"/>
            </w:rPr>
          </w:rPrChange>
        </w:rPr>
        <w:t>Sr. Narlon Gutierre Nogueira</w:t>
      </w:r>
      <w:r w:rsidR="007A014F" w:rsidRPr="009B47F2">
        <w:rPr>
          <w:i w:val="0"/>
          <w:color w:val="auto"/>
          <w:sz w:val="24"/>
          <w:szCs w:val="24"/>
        </w:rPr>
        <w:t xml:space="preserve"> explicou que é necessário fazer a revisão dos benefícios por incapacidade, por três razões: (i) por se tratar de uma obrigação legal prevista na Lei nº 13.846/2019, resultante da Medida Provisória nº 871</w:t>
      </w:r>
      <w:ins w:id="668" w:author="Larissa Claudia Lopes de Araujo - SPREV" w:date="2021-06-22T15:17:00Z">
        <w:r w:rsidR="00083DDA">
          <w:rPr>
            <w:i w:val="0"/>
            <w:color w:val="auto"/>
            <w:sz w:val="24"/>
            <w:szCs w:val="24"/>
          </w:rPr>
          <w:t>,</w:t>
        </w:r>
      </w:ins>
      <w:r w:rsidR="007A014F" w:rsidRPr="009B47F2">
        <w:rPr>
          <w:i w:val="0"/>
          <w:color w:val="auto"/>
          <w:sz w:val="24"/>
          <w:szCs w:val="24"/>
        </w:rPr>
        <w:t xml:space="preserve"> de 18 de janeiro 2019, estando o órgão sujeito a cobranças e acompanhamento pelos órgãos de controle, mais precisamente, o </w:t>
      </w:r>
      <w:del w:id="669" w:author="SPREV" w:date="2021-06-17T16:01:00Z">
        <w:r w:rsidR="007A014F" w:rsidRPr="009B47F2" w:rsidDel="0080639C">
          <w:rPr>
            <w:i w:val="0"/>
            <w:color w:val="auto"/>
            <w:sz w:val="24"/>
            <w:szCs w:val="24"/>
          </w:rPr>
          <w:delText xml:space="preserve">TCU – </w:delText>
        </w:r>
      </w:del>
      <w:r w:rsidR="007A014F" w:rsidRPr="009B47F2">
        <w:rPr>
          <w:i w:val="0"/>
          <w:color w:val="auto"/>
          <w:sz w:val="24"/>
          <w:szCs w:val="24"/>
        </w:rPr>
        <w:t>Tribunal de Contas da União</w:t>
      </w:r>
      <w:ins w:id="670" w:author="SPREV" w:date="2021-06-17T16:01:00Z">
        <w:r w:rsidR="0080639C">
          <w:rPr>
            <w:i w:val="0"/>
            <w:color w:val="auto"/>
            <w:sz w:val="24"/>
            <w:szCs w:val="24"/>
          </w:rPr>
          <w:t xml:space="preserve"> (TCU)</w:t>
        </w:r>
      </w:ins>
      <w:r w:rsidR="007A014F" w:rsidRPr="009B47F2">
        <w:rPr>
          <w:i w:val="0"/>
          <w:color w:val="auto"/>
          <w:sz w:val="24"/>
          <w:szCs w:val="24"/>
        </w:rPr>
        <w:t xml:space="preserve"> e </w:t>
      </w:r>
      <w:del w:id="671" w:author="SPREV" w:date="2021-06-17T16:01:00Z">
        <w:r w:rsidR="007A014F" w:rsidRPr="009B47F2" w:rsidDel="0080639C">
          <w:rPr>
            <w:i w:val="0"/>
            <w:color w:val="auto"/>
            <w:sz w:val="24"/>
            <w:szCs w:val="24"/>
          </w:rPr>
          <w:delText xml:space="preserve">CGU – </w:delText>
        </w:r>
      </w:del>
      <w:r w:rsidR="007A014F" w:rsidRPr="009B47F2">
        <w:rPr>
          <w:i w:val="0"/>
          <w:color w:val="auto"/>
          <w:sz w:val="24"/>
          <w:szCs w:val="24"/>
        </w:rPr>
        <w:t>Controladoria-Geral da União</w:t>
      </w:r>
      <w:ins w:id="672" w:author="SPREV" w:date="2021-06-17T16:01:00Z">
        <w:r w:rsidR="0080639C">
          <w:rPr>
            <w:i w:val="0"/>
            <w:color w:val="auto"/>
            <w:sz w:val="24"/>
            <w:szCs w:val="24"/>
          </w:rPr>
          <w:t xml:space="preserve"> (CGU)</w:t>
        </w:r>
      </w:ins>
      <w:r w:rsidR="007A014F" w:rsidRPr="009B47F2">
        <w:rPr>
          <w:i w:val="0"/>
          <w:color w:val="auto"/>
          <w:sz w:val="24"/>
          <w:szCs w:val="24"/>
        </w:rPr>
        <w:t>; (</w:t>
      </w:r>
      <w:proofErr w:type="spellStart"/>
      <w:r w:rsidR="007A014F" w:rsidRPr="009B47F2">
        <w:rPr>
          <w:i w:val="0"/>
          <w:color w:val="auto"/>
          <w:sz w:val="24"/>
          <w:szCs w:val="24"/>
        </w:rPr>
        <w:t>ii</w:t>
      </w:r>
      <w:proofErr w:type="spellEnd"/>
      <w:r w:rsidR="007A014F" w:rsidRPr="009B47F2">
        <w:rPr>
          <w:i w:val="0"/>
          <w:color w:val="auto"/>
          <w:sz w:val="24"/>
          <w:szCs w:val="24"/>
        </w:rPr>
        <w:t>) por se tratar de uma obrigação institucional, visto que a Previdência Social tem a missão de pagar os benefícios a quem é devido com presteza, efetividade, e maior celeridade possível, além de analisar e não pagar benefícios a quem não tem direito; (</w:t>
      </w:r>
      <w:proofErr w:type="spellStart"/>
      <w:r w:rsidR="007A014F" w:rsidRPr="009B47F2">
        <w:rPr>
          <w:i w:val="0"/>
          <w:color w:val="auto"/>
          <w:sz w:val="24"/>
          <w:szCs w:val="24"/>
        </w:rPr>
        <w:t>iii</w:t>
      </w:r>
      <w:proofErr w:type="spellEnd"/>
      <w:r w:rsidR="007A014F" w:rsidRPr="009B47F2">
        <w:rPr>
          <w:i w:val="0"/>
          <w:color w:val="auto"/>
          <w:sz w:val="24"/>
          <w:szCs w:val="24"/>
        </w:rPr>
        <w:t>) o desafio orçamentário enfrentado pela Previdência Social no ano de 2021. Disse que o processo se encontra em discussão entre a Subsecretaria de Previdência e o INSS</w:t>
      </w:r>
      <w:ins w:id="673" w:author="Larissa Claudia Lopes de Araujo - SPREV" w:date="2021-06-22T15:18:00Z">
        <w:r w:rsidR="00083DDA">
          <w:rPr>
            <w:i w:val="0"/>
            <w:color w:val="auto"/>
            <w:sz w:val="24"/>
            <w:szCs w:val="24"/>
          </w:rPr>
          <w:t>,</w:t>
        </w:r>
      </w:ins>
      <w:r w:rsidR="007A014F" w:rsidRPr="009B47F2">
        <w:rPr>
          <w:i w:val="0"/>
          <w:color w:val="auto"/>
          <w:sz w:val="24"/>
          <w:szCs w:val="24"/>
        </w:rPr>
        <w:t xml:space="preserve"> com a finalidade de programar e planejar uma nova etapa do programa de revisão. Referente a revisão durante o período de pandemia, deixou claro que essa é uma preocupação e elencou alguns esclarecimentos: (i) disse que o público que será alcançado nessa etapa do programa de revisão</w:t>
      </w:r>
      <w:ins w:id="674" w:author="Larissa Claudia Lopes de Araujo - SPREV" w:date="2021-06-22T15:19:00Z">
        <w:r w:rsidR="00083DDA">
          <w:rPr>
            <w:i w:val="0"/>
            <w:color w:val="auto"/>
            <w:sz w:val="24"/>
            <w:szCs w:val="24"/>
          </w:rPr>
          <w:t>,</w:t>
        </w:r>
      </w:ins>
      <w:r w:rsidR="007A014F" w:rsidRPr="009B47F2">
        <w:rPr>
          <w:i w:val="0"/>
          <w:color w:val="auto"/>
          <w:sz w:val="24"/>
          <w:szCs w:val="24"/>
        </w:rPr>
        <w:t xml:space="preserve"> é muito menor do que em etapas anteriores, algo em torno de 200 mil; (</w:t>
      </w:r>
      <w:proofErr w:type="spellStart"/>
      <w:r w:rsidR="007A014F" w:rsidRPr="009B47F2">
        <w:rPr>
          <w:i w:val="0"/>
          <w:color w:val="auto"/>
          <w:sz w:val="24"/>
          <w:szCs w:val="24"/>
        </w:rPr>
        <w:t>ii</w:t>
      </w:r>
      <w:proofErr w:type="spellEnd"/>
      <w:r w:rsidR="007A014F" w:rsidRPr="009B47F2">
        <w:rPr>
          <w:i w:val="0"/>
          <w:color w:val="auto"/>
          <w:sz w:val="24"/>
          <w:szCs w:val="24"/>
        </w:rPr>
        <w:t>) destacou a confiança em relação aos protocolos sanitários adotados pelo INSS, que são uma referência para o setor público e setor privado; e, (</w:t>
      </w:r>
      <w:proofErr w:type="spellStart"/>
      <w:r w:rsidR="007A014F" w:rsidRPr="009B47F2">
        <w:rPr>
          <w:i w:val="0"/>
          <w:color w:val="auto"/>
          <w:sz w:val="24"/>
          <w:szCs w:val="24"/>
        </w:rPr>
        <w:t>iii</w:t>
      </w:r>
      <w:proofErr w:type="spellEnd"/>
      <w:r w:rsidR="007A014F" w:rsidRPr="009B47F2">
        <w:rPr>
          <w:i w:val="0"/>
          <w:color w:val="auto"/>
          <w:sz w:val="24"/>
          <w:szCs w:val="24"/>
        </w:rPr>
        <w:t>) a adequação do ritmo de atendimento desses segurados à capacidade de atendimento da perícia para que não haja nenhum tipo de transtorno nesse atendimento. Apresentou a forma como o fluxo desse trabalho foi estabelecido, falou que a primeira etapa será a notificação para os segurados que estarão alcançados por essa nova etapa do programa de revisão, através de cartas ou por comunicação eletrônica através das agências bancárias ou do aplicativo do Meu INSS, sendo que a partir dessa notificação o segurado terá um prazo de 30 dias para o agendamento, e caso não o faça, será lançado um edital de comunicação com um prazo de 15 dias para manifestação, sendo contados mais 30 dias para a realização da solicitação do agendamento através do Meu INSS ou pelo 135. Só então, caso o agendamento não tenha sido realizado em nenhuma dessas etapas, ocorre a suspensão do benefício por um período de 30 dias e ao final desse período, persistindo a não realização do agendamento, após passados 105 dias, haverá o cancelamento do benefício. Deixou claro que esse agendamento das revisões não irá prejudicar o agendamento normal, porque existe uma previsão de que</w:t>
      </w:r>
      <w:ins w:id="675" w:author="Larissa Claudia Lopes de Araujo - SPREV" w:date="2021-06-22T15:20:00Z">
        <w:r w:rsidR="00083DDA">
          <w:rPr>
            <w:i w:val="0"/>
            <w:color w:val="auto"/>
            <w:sz w:val="24"/>
            <w:szCs w:val="24"/>
          </w:rPr>
          <w:t>,</w:t>
        </w:r>
      </w:ins>
      <w:r w:rsidR="007A014F" w:rsidRPr="009B47F2">
        <w:rPr>
          <w:i w:val="0"/>
          <w:color w:val="auto"/>
          <w:sz w:val="24"/>
          <w:szCs w:val="24"/>
        </w:rPr>
        <w:t xml:space="preserve"> além da agenda </w:t>
      </w:r>
      <w:proofErr w:type="spellStart"/>
      <w:r w:rsidR="007A014F" w:rsidRPr="009B47F2">
        <w:rPr>
          <w:i w:val="0"/>
          <w:color w:val="auto"/>
          <w:sz w:val="24"/>
          <w:szCs w:val="24"/>
        </w:rPr>
        <w:t>normal</w:t>
      </w:r>
      <w:proofErr w:type="spellEnd"/>
      <w:r w:rsidR="007A014F" w:rsidRPr="009B47F2">
        <w:rPr>
          <w:i w:val="0"/>
          <w:color w:val="auto"/>
          <w:sz w:val="24"/>
          <w:szCs w:val="24"/>
        </w:rPr>
        <w:t xml:space="preserve">, os peritos </w:t>
      </w:r>
      <w:ins w:id="676" w:author="Larissa Claudia Lopes de Araujo - SPREV" w:date="2021-06-22T15:20:00Z">
        <w:r w:rsidR="00083DDA">
          <w:rPr>
            <w:i w:val="0"/>
            <w:color w:val="auto"/>
            <w:sz w:val="24"/>
            <w:szCs w:val="24"/>
          </w:rPr>
          <w:t>deve</w:t>
        </w:r>
      </w:ins>
      <w:del w:id="677" w:author="Larissa Claudia Lopes de Araujo - SPREV" w:date="2021-06-22T15:20:00Z">
        <w:r w:rsidR="007A014F" w:rsidRPr="009B47F2" w:rsidDel="00083DDA">
          <w:rPr>
            <w:i w:val="0"/>
            <w:color w:val="auto"/>
            <w:sz w:val="24"/>
            <w:szCs w:val="24"/>
          </w:rPr>
          <w:delText>tê</w:delText>
        </w:r>
      </w:del>
      <w:r w:rsidR="007A014F" w:rsidRPr="009B47F2">
        <w:rPr>
          <w:i w:val="0"/>
          <w:color w:val="auto"/>
          <w:sz w:val="24"/>
          <w:szCs w:val="24"/>
        </w:rPr>
        <w:t xml:space="preserve">m </w:t>
      </w:r>
      <w:del w:id="678" w:author="Larissa Claudia Lopes de Araujo - SPREV" w:date="2021-06-22T15:21:00Z">
        <w:r w:rsidR="007A014F" w:rsidRPr="009B47F2" w:rsidDel="00083DDA">
          <w:rPr>
            <w:i w:val="0"/>
            <w:color w:val="auto"/>
            <w:sz w:val="24"/>
            <w:szCs w:val="24"/>
          </w:rPr>
          <w:delText xml:space="preserve">que </w:delText>
        </w:r>
      </w:del>
      <w:r w:rsidR="007A014F" w:rsidRPr="009B47F2">
        <w:rPr>
          <w:i w:val="0"/>
          <w:color w:val="auto"/>
          <w:sz w:val="24"/>
          <w:szCs w:val="24"/>
        </w:rPr>
        <w:t>ter disponibilidade para fazer mais quatro atendimentos</w:t>
      </w:r>
      <w:ins w:id="679" w:author="Larissa Claudia Lopes de Araujo - SPREV" w:date="2021-06-22T15:21:00Z">
        <w:r w:rsidR="00083DDA">
          <w:rPr>
            <w:i w:val="0"/>
            <w:color w:val="auto"/>
            <w:sz w:val="24"/>
            <w:szCs w:val="24"/>
          </w:rPr>
          <w:t xml:space="preserve"> por dia,</w:t>
        </w:r>
      </w:ins>
      <w:r w:rsidR="007A014F" w:rsidRPr="009B47F2">
        <w:rPr>
          <w:i w:val="0"/>
          <w:color w:val="auto"/>
          <w:sz w:val="24"/>
          <w:szCs w:val="24"/>
        </w:rPr>
        <w:t xml:space="preserve"> por ocasião do programa de revisão. Concluindo informou que as notificações começaram a ser expedidas no mês de junho, começando a partir daí, a contagem dos prazos de agendamento</w:t>
      </w:r>
      <w:ins w:id="680" w:author="Larissa Claudia Lopes de Araujo - SPREV" w:date="2021-06-22T15:21:00Z">
        <w:r w:rsidR="00083DDA">
          <w:rPr>
            <w:i w:val="0"/>
            <w:color w:val="auto"/>
            <w:sz w:val="24"/>
            <w:szCs w:val="24"/>
          </w:rPr>
          <w:t>.</w:t>
        </w:r>
      </w:ins>
      <w:del w:id="681" w:author="Larissa Claudia Lopes de Araujo - SPREV" w:date="2021-06-22T15:21:00Z">
        <w:r w:rsidR="007A014F" w:rsidRPr="009B47F2" w:rsidDel="00083DDA">
          <w:rPr>
            <w:i w:val="0"/>
            <w:color w:val="auto"/>
            <w:sz w:val="24"/>
            <w:szCs w:val="24"/>
          </w:rPr>
          <w:delText xml:space="preserve"> e</w:delText>
        </w:r>
      </w:del>
      <w:r w:rsidR="007A014F" w:rsidRPr="009B47F2">
        <w:rPr>
          <w:i w:val="0"/>
          <w:color w:val="auto"/>
          <w:sz w:val="24"/>
          <w:szCs w:val="24"/>
        </w:rPr>
        <w:t xml:space="preserve"> </w:t>
      </w:r>
      <w:r w:rsidR="00083DDA" w:rsidRPr="009B47F2">
        <w:rPr>
          <w:i w:val="0"/>
          <w:color w:val="auto"/>
          <w:sz w:val="24"/>
          <w:szCs w:val="24"/>
        </w:rPr>
        <w:t xml:space="preserve">Reforçou </w:t>
      </w:r>
      <w:r w:rsidR="007A014F" w:rsidRPr="009B47F2">
        <w:rPr>
          <w:i w:val="0"/>
          <w:color w:val="auto"/>
          <w:sz w:val="24"/>
          <w:szCs w:val="24"/>
        </w:rPr>
        <w:t xml:space="preserve">que a forma de distribuição nas agendas não irá gerar aglomeração, transtornos nem prejuízo aos segurados que farão o atendimento normal da perícia médica. Pedindo a palavra, o </w:t>
      </w:r>
      <w:r w:rsidR="007A014F" w:rsidRPr="00AF0705">
        <w:rPr>
          <w:b/>
          <w:i w:val="0"/>
          <w:color w:val="auto"/>
          <w:sz w:val="24"/>
          <w:szCs w:val="24"/>
          <w:rPrChange w:id="682" w:author="SPREV" w:date="2021-06-17T11:11:00Z">
            <w:rPr>
              <w:i w:val="0"/>
              <w:color w:val="auto"/>
              <w:sz w:val="24"/>
              <w:szCs w:val="24"/>
            </w:rPr>
          </w:rPrChange>
        </w:rPr>
        <w:t>Sr. Natal Léo</w:t>
      </w:r>
      <w:r w:rsidR="007A014F" w:rsidRPr="009B47F2">
        <w:rPr>
          <w:i w:val="0"/>
          <w:color w:val="auto"/>
          <w:sz w:val="24"/>
          <w:szCs w:val="24"/>
        </w:rPr>
        <w:t xml:space="preserve"> </w:t>
      </w:r>
      <w:ins w:id="683" w:author="Larissa Claudia Lopes de Araujo - SPREV" w:date="2021-06-22T15:22:00Z">
        <w:r w:rsidR="00083DDA" w:rsidRPr="00083DDA">
          <w:rPr>
            <w:i w:val="0"/>
            <w:color w:val="auto"/>
            <w:sz w:val="24"/>
            <w:szCs w:val="24"/>
          </w:rPr>
          <w:t>destacou que não se trata de uma revisão, mas de uma obrigação legal</w:t>
        </w:r>
        <w:r w:rsidR="00083DDA">
          <w:rPr>
            <w:i w:val="0"/>
            <w:color w:val="auto"/>
            <w:sz w:val="24"/>
            <w:szCs w:val="24"/>
          </w:rPr>
          <w:t>.</w:t>
        </w:r>
      </w:ins>
      <w:del w:id="684" w:author="Larissa Claudia Lopes de Araujo - SPREV" w:date="2021-06-22T15:22:00Z">
        <w:r w:rsidR="007A014F" w:rsidRPr="009B47F2" w:rsidDel="00083DDA">
          <w:rPr>
            <w:i w:val="0"/>
            <w:color w:val="auto"/>
            <w:sz w:val="24"/>
            <w:szCs w:val="24"/>
          </w:rPr>
          <w:delText>deixou claro que a revisão da perícia médica a cada 2 anos, na verdade, se trata de uma obrigação estabelecida em lei.</w:delText>
        </w:r>
      </w:del>
      <w:r w:rsidR="007A014F" w:rsidRPr="009B47F2">
        <w:rPr>
          <w:i w:val="0"/>
          <w:color w:val="auto"/>
          <w:sz w:val="24"/>
          <w:szCs w:val="24"/>
        </w:rPr>
        <w:t xml:space="preserve"> O </w:t>
      </w:r>
      <w:r w:rsidR="007A014F" w:rsidRPr="00AF0705">
        <w:rPr>
          <w:b/>
          <w:i w:val="0"/>
          <w:color w:val="auto"/>
          <w:sz w:val="24"/>
          <w:szCs w:val="24"/>
          <w:rPrChange w:id="685" w:author="SPREV" w:date="2021-06-17T11:12:00Z">
            <w:rPr>
              <w:i w:val="0"/>
              <w:color w:val="auto"/>
              <w:sz w:val="24"/>
              <w:szCs w:val="24"/>
            </w:rPr>
          </w:rPrChange>
        </w:rPr>
        <w:t>Sr. Leonardo José Rolim Guimarães</w:t>
      </w:r>
      <w:del w:id="686" w:author="Larissa Claudia Lopes de Araujo - SPREV" w:date="2021-06-22T15:22:00Z">
        <w:r w:rsidR="007A014F" w:rsidRPr="009B47F2" w:rsidDel="00083DDA">
          <w:rPr>
            <w:i w:val="0"/>
            <w:color w:val="auto"/>
            <w:sz w:val="24"/>
            <w:szCs w:val="24"/>
          </w:rPr>
          <w:delText>,</w:delText>
        </w:r>
      </w:del>
      <w:r w:rsidR="007A014F" w:rsidRPr="009B47F2">
        <w:rPr>
          <w:i w:val="0"/>
          <w:color w:val="auto"/>
          <w:sz w:val="24"/>
          <w:szCs w:val="24"/>
        </w:rPr>
        <w:t xml:space="preserve"> complementou dizendo que é uma obrigação lega</w:t>
      </w:r>
      <w:ins w:id="687" w:author="Larissa Claudia Lopes de Araujo - SPREV" w:date="2021-06-22T15:22:00Z">
        <w:r w:rsidR="00083DDA">
          <w:rPr>
            <w:i w:val="0"/>
            <w:color w:val="auto"/>
            <w:sz w:val="24"/>
            <w:szCs w:val="24"/>
          </w:rPr>
          <w:t>l</w:t>
        </w:r>
      </w:ins>
      <w:r w:rsidR="007A014F" w:rsidRPr="009B47F2">
        <w:rPr>
          <w:i w:val="0"/>
          <w:color w:val="auto"/>
          <w:sz w:val="24"/>
          <w:szCs w:val="24"/>
        </w:rPr>
        <w:t xml:space="preserve"> a cada 2 anos</w:t>
      </w:r>
      <w:ins w:id="688" w:author="Larissa Claudia Lopes de Araujo - SPREV" w:date="2021-06-22T15:23:00Z">
        <w:r w:rsidR="00083DDA">
          <w:rPr>
            <w:i w:val="0"/>
            <w:color w:val="auto"/>
            <w:sz w:val="24"/>
            <w:szCs w:val="24"/>
          </w:rPr>
          <w:t>,</w:t>
        </w:r>
      </w:ins>
      <w:r w:rsidR="007A014F" w:rsidRPr="009B47F2">
        <w:rPr>
          <w:i w:val="0"/>
          <w:color w:val="auto"/>
          <w:sz w:val="24"/>
          <w:szCs w:val="24"/>
        </w:rPr>
        <w:t xml:space="preserve"> para aposentadoria por invalidez e a cada 6 meses</w:t>
      </w:r>
      <w:ins w:id="689" w:author="Larissa Claudia Lopes de Araujo - SPREV" w:date="2021-06-22T15:23:00Z">
        <w:r w:rsidR="00083DDA">
          <w:rPr>
            <w:i w:val="0"/>
            <w:color w:val="auto"/>
            <w:sz w:val="24"/>
            <w:szCs w:val="24"/>
          </w:rPr>
          <w:t>,</w:t>
        </w:r>
      </w:ins>
      <w:r w:rsidR="007A014F" w:rsidRPr="009B47F2">
        <w:rPr>
          <w:i w:val="0"/>
          <w:color w:val="auto"/>
          <w:sz w:val="24"/>
          <w:szCs w:val="24"/>
        </w:rPr>
        <w:t xml:space="preserve"> para o Auxílio-doença. </w:t>
      </w:r>
      <w:ins w:id="690" w:author="Larissa Claudia Lopes de Araujo - SPREV" w:date="2021-06-22T15:23:00Z">
        <w:r w:rsidR="00083DDA" w:rsidRPr="009B47F2">
          <w:rPr>
            <w:i w:val="0"/>
            <w:color w:val="auto"/>
            <w:sz w:val="24"/>
            <w:szCs w:val="24"/>
          </w:rPr>
          <w:t xml:space="preserve">Em </w:t>
        </w:r>
        <w:r w:rsidR="00083DDA">
          <w:rPr>
            <w:i w:val="0"/>
            <w:color w:val="auto"/>
            <w:sz w:val="24"/>
            <w:szCs w:val="24"/>
          </w:rPr>
          <w:t>complementação</w:t>
        </w:r>
        <w:r w:rsidR="00083DDA" w:rsidRPr="009B47F2">
          <w:rPr>
            <w:i w:val="0"/>
            <w:color w:val="auto"/>
            <w:sz w:val="24"/>
            <w:szCs w:val="24"/>
          </w:rPr>
          <w:t xml:space="preserve">, o </w:t>
        </w:r>
        <w:r w:rsidR="00083DDA" w:rsidRPr="009F4269">
          <w:rPr>
            <w:b/>
            <w:i w:val="0"/>
            <w:color w:val="auto"/>
            <w:sz w:val="24"/>
            <w:szCs w:val="24"/>
          </w:rPr>
          <w:t>Sr. Narlon Gutierre Nogueir</w:t>
        </w:r>
        <w:r w:rsidR="00083DDA" w:rsidRPr="00083DDA">
          <w:rPr>
            <w:b/>
            <w:bCs/>
            <w:i w:val="0"/>
            <w:color w:val="auto"/>
            <w:sz w:val="24"/>
            <w:szCs w:val="24"/>
            <w:rPrChange w:id="691" w:author="Larissa Claudia Lopes de Araujo - SPREV" w:date="2021-06-22T15:24:00Z">
              <w:rPr>
                <w:i w:val="0"/>
                <w:color w:val="auto"/>
                <w:sz w:val="24"/>
                <w:szCs w:val="24"/>
              </w:rPr>
            </w:rPrChange>
          </w:rPr>
          <w:t>a</w:t>
        </w:r>
        <w:r w:rsidR="00083DDA" w:rsidRPr="009B47F2">
          <w:rPr>
            <w:i w:val="0"/>
            <w:color w:val="auto"/>
            <w:sz w:val="24"/>
            <w:szCs w:val="24"/>
          </w:rPr>
          <w:t xml:space="preserve"> </w:t>
        </w:r>
      </w:ins>
      <w:ins w:id="692" w:author="Larissa Claudia Lopes de Araujo - SPREV" w:date="2021-06-22T15:24:00Z">
        <w:r w:rsidR="00083DDA" w:rsidRPr="00083DDA">
          <w:rPr>
            <w:i w:val="0"/>
            <w:color w:val="auto"/>
            <w:sz w:val="24"/>
            <w:szCs w:val="24"/>
          </w:rPr>
          <w:t>manifestou que a obrigação é para o beneficiário e para o poder público.</w:t>
        </w:r>
      </w:ins>
      <w:ins w:id="693" w:author="Larissa Claudia Lopes de Araujo - SPREV" w:date="2021-06-22T15:23:00Z">
        <w:r w:rsidR="00083DDA" w:rsidRPr="009B47F2">
          <w:rPr>
            <w:i w:val="0"/>
            <w:color w:val="auto"/>
            <w:sz w:val="24"/>
            <w:szCs w:val="24"/>
          </w:rPr>
          <w:t xml:space="preserve"> </w:t>
        </w:r>
      </w:ins>
      <w:r w:rsidR="007A014F" w:rsidRPr="009B47F2">
        <w:rPr>
          <w:i w:val="0"/>
          <w:color w:val="auto"/>
          <w:sz w:val="24"/>
          <w:szCs w:val="24"/>
        </w:rPr>
        <w:t xml:space="preserve">Com a palavra, o </w:t>
      </w:r>
      <w:r w:rsidR="007A014F" w:rsidRPr="00AF0705">
        <w:rPr>
          <w:b/>
          <w:i w:val="0"/>
          <w:color w:val="auto"/>
          <w:sz w:val="24"/>
          <w:szCs w:val="24"/>
          <w:rPrChange w:id="694" w:author="SPREV" w:date="2021-06-17T11:12:00Z">
            <w:rPr>
              <w:i w:val="0"/>
              <w:color w:val="auto"/>
              <w:sz w:val="24"/>
              <w:szCs w:val="24"/>
            </w:rPr>
          </w:rPrChange>
        </w:rPr>
        <w:t>Sr. Fernando Antônio Duarte Dantas</w:t>
      </w:r>
      <w:r w:rsidR="007A014F" w:rsidRPr="009B47F2">
        <w:rPr>
          <w:i w:val="0"/>
          <w:color w:val="auto"/>
          <w:sz w:val="24"/>
          <w:szCs w:val="24"/>
        </w:rPr>
        <w:t xml:space="preserve"> externou sua preocupação no tocante a exposição das pessoas aos riscos nesse momento tão delicado. Em resposta, o </w:t>
      </w:r>
      <w:r w:rsidR="007A014F" w:rsidRPr="00AF0705">
        <w:rPr>
          <w:b/>
          <w:i w:val="0"/>
          <w:color w:val="auto"/>
          <w:sz w:val="24"/>
          <w:szCs w:val="24"/>
          <w:rPrChange w:id="695" w:author="SPREV" w:date="2021-06-17T11:12:00Z">
            <w:rPr>
              <w:i w:val="0"/>
              <w:color w:val="auto"/>
              <w:sz w:val="24"/>
              <w:szCs w:val="24"/>
            </w:rPr>
          </w:rPrChange>
        </w:rPr>
        <w:t>Sr. Narlon Gutierre Nogueir</w:t>
      </w:r>
      <w:r w:rsidR="007A014F" w:rsidRPr="009B47F2">
        <w:rPr>
          <w:i w:val="0"/>
          <w:color w:val="auto"/>
          <w:sz w:val="24"/>
          <w:szCs w:val="24"/>
        </w:rPr>
        <w:t>a disse que o INSS</w:t>
      </w:r>
      <w:ins w:id="696" w:author="Larissa Claudia Lopes de Araujo - SPREV" w:date="2021-06-22T15:31:00Z">
        <w:r w:rsidR="00F64686">
          <w:rPr>
            <w:i w:val="0"/>
            <w:color w:val="auto"/>
            <w:sz w:val="24"/>
            <w:szCs w:val="24"/>
          </w:rPr>
          <w:t>,</w:t>
        </w:r>
      </w:ins>
      <w:r w:rsidR="007A014F" w:rsidRPr="009B47F2">
        <w:rPr>
          <w:i w:val="0"/>
          <w:color w:val="auto"/>
          <w:sz w:val="24"/>
          <w:szCs w:val="24"/>
        </w:rPr>
        <w:t xml:space="preserve"> no momento, conta com 580 agências realizando o atendimento da perícia médica, e ainda há a possibilidade da realização dos chamados “mutirões especiais”, tudo sendo pensado e planejado para cumprir as obrigações legais sem gerar transtornos para os segurados.</w:t>
      </w:r>
      <w:del w:id="697" w:author="Larissa Claudia Lopes de Araujo - SPREV" w:date="2021-06-22T15:34:00Z">
        <w:r w:rsidR="007A014F" w:rsidRPr="009B47F2" w:rsidDel="00F64686">
          <w:rPr>
            <w:i w:val="0"/>
            <w:color w:val="auto"/>
            <w:sz w:val="24"/>
            <w:szCs w:val="24"/>
          </w:rPr>
          <w:delText xml:space="preserve"> </w:delText>
        </w:r>
      </w:del>
      <w:ins w:id="698" w:author="Larissa Claudia Lopes de Araujo - SPREV" w:date="2021-06-22T15:32:00Z">
        <w:r w:rsidR="00F64686">
          <w:rPr>
            <w:i w:val="0"/>
            <w:color w:val="auto"/>
            <w:sz w:val="24"/>
            <w:szCs w:val="24"/>
          </w:rPr>
          <w:t xml:space="preserve"> Explicou que</w:t>
        </w:r>
      </w:ins>
      <w:ins w:id="699" w:author="Larissa Claudia Lopes de Araujo - SPREV" w:date="2021-06-22T15:34:00Z">
        <w:r w:rsidR="00F64686">
          <w:rPr>
            <w:i w:val="0"/>
            <w:color w:val="auto"/>
            <w:sz w:val="24"/>
            <w:szCs w:val="24"/>
          </w:rPr>
          <w:t xml:space="preserve"> o processo</w:t>
        </w:r>
      </w:ins>
      <w:ins w:id="700" w:author="Larissa Claudia Lopes de Araujo - SPREV" w:date="2021-06-22T15:35:00Z">
        <w:r w:rsidR="00F64686">
          <w:rPr>
            <w:i w:val="0"/>
            <w:color w:val="auto"/>
            <w:sz w:val="24"/>
            <w:szCs w:val="24"/>
          </w:rPr>
          <w:t xml:space="preserve"> da perícia</w:t>
        </w:r>
      </w:ins>
      <w:ins w:id="701" w:author="Larissa Claudia Lopes de Araujo - SPREV" w:date="2021-06-22T15:34:00Z">
        <w:r w:rsidR="00F64686">
          <w:rPr>
            <w:i w:val="0"/>
            <w:color w:val="auto"/>
            <w:sz w:val="24"/>
            <w:szCs w:val="24"/>
          </w:rPr>
          <w:t xml:space="preserve"> é feito por</w:t>
        </w:r>
      </w:ins>
      <w:ins w:id="702" w:author="Larissa Claudia Lopes de Araujo - SPREV" w:date="2021-06-22T15:33:00Z">
        <w:r w:rsidR="00F64686" w:rsidRPr="00F64686">
          <w:rPr>
            <w:i w:val="0"/>
            <w:color w:val="auto"/>
            <w:sz w:val="24"/>
            <w:szCs w:val="24"/>
          </w:rPr>
          <w:t xml:space="preserve"> 3 etapas</w:t>
        </w:r>
      </w:ins>
      <w:ins w:id="703" w:author="Larissa Claudia Lopes de Araujo - SPREV" w:date="2021-06-22T15:34:00Z">
        <w:r w:rsidR="00F64686">
          <w:rPr>
            <w:i w:val="0"/>
            <w:color w:val="auto"/>
            <w:sz w:val="24"/>
            <w:szCs w:val="24"/>
          </w:rPr>
          <w:t>:</w:t>
        </w:r>
      </w:ins>
      <w:ins w:id="704" w:author="Larissa Claudia Lopes de Araujo - SPREV" w:date="2021-06-22T15:33:00Z">
        <w:r w:rsidR="00F64686">
          <w:rPr>
            <w:i w:val="0"/>
            <w:color w:val="auto"/>
            <w:sz w:val="24"/>
            <w:szCs w:val="24"/>
          </w:rPr>
          <w:t xml:space="preserve"> </w:t>
        </w:r>
      </w:ins>
      <w:ins w:id="705" w:author="Larissa Claudia Lopes de Araujo - SPREV" w:date="2021-06-22T15:34:00Z">
        <w:r w:rsidR="00F64686">
          <w:rPr>
            <w:i w:val="0"/>
            <w:color w:val="auto"/>
            <w:sz w:val="24"/>
            <w:szCs w:val="24"/>
          </w:rPr>
          <w:t xml:space="preserve">(i) </w:t>
        </w:r>
        <w:r w:rsidR="00F64686" w:rsidRPr="00F64686">
          <w:rPr>
            <w:i w:val="0"/>
            <w:color w:val="auto"/>
            <w:sz w:val="24"/>
            <w:szCs w:val="24"/>
          </w:rPr>
          <w:t>Notificação e abre-se 30 dias para agendamento</w:t>
        </w:r>
        <w:r w:rsidR="00F64686">
          <w:rPr>
            <w:i w:val="0"/>
            <w:color w:val="auto"/>
            <w:sz w:val="24"/>
            <w:szCs w:val="24"/>
          </w:rPr>
          <w:t xml:space="preserve">; </w:t>
        </w:r>
      </w:ins>
      <w:ins w:id="706" w:author="Larissa Claudia Lopes de Araujo - SPREV" w:date="2021-06-22T15:35:00Z">
        <w:r w:rsidR="00F64686">
          <w:rPr>
            <w:i w:val="0"/>
            <w:color w:val="auto"/>
            <w:sz w:val="24"/>
            <w:szCs w:val="24"/>
          </w:rPr>
          <w:t>(</w:t>
        </w:r>
        <w:proofErr w:type="spellStart"/>
        <w:r w:rsidR="00F64686">
          <w:rPr>
            <w:i w:val="0"/>
            <w:color w:val="auto"/>
            <w:sz w:val="24"/>
            <w:szCs w:val="24"/>
          </w:rPr>
          <w:t>ii</w:t>
        </w:r>
        <w:proofErr w:type="spellEnd"/>
        <w:r w:rsidR="00F64686">
          <w:rPr>
            <w:i w:val="0"/>
            <w:color w:val="auto"/>
            <w:sz w:val="24"/>
            <w:szCs w:val="24"/>
          </w:rPr>
          <w:t xml:space="preserve">) </w:t>
        </w:r>
        <w:r w:rsidR="00F64686" w:rsidRPr="00F64686">
          <w:rPr>
            <w:i w:val="0"/>
            <w:color w:val="auto"/>
            <w:sz w:val="24"/>
            <w:szCs w:val="24"/>
          </w:rPr>
          <w:t>Publica-se edital com 15 dias</w:t>
        </w:r>
      </w:ins>
      <w:ins w:id="707" w:author="Larissa Claudia Lopes de Araujo - SPREV" w:date="2021-06-22T15:36:00Z">
        <w:r w:rsidR="00F64686">
          <w:rPr>
            <w:i w:val="0"/>
            <w:color w:val="auto"/>
            <w:sz w:val="24"/>
            <w:szCs w:val="24"/>
          </w:rPr>
          <w:t>;</w:t>
        </w:r>
        <w:r w:rsidR="00F64686" w:rsidRPr="00F64686">
          <w:rPr>
            <w:i w:val="0"/>
            <w:color w:val="auto"/>
            <w:sz w:val="24"/>
            <w:szCs w:val="24"/>
          </w:rPr>
          <w:t xml:space="preserve"> </w:t>
        </w:r>
        <w:r w:rsidR="00F64686">
          <w:rPr>
            <w:i w:val="0"/>
            <w:color w:val="auto"/>
            <w:sz w:val="24"/>
            <w:szCs w:val="24"/>
          </w:rPr>
          <w:t>(</w:t>
        </w:r>
        <w:proofErr w:type="spellStart"/>
        <w:r w:rsidR="00F64686">
          <w:rPr>
            <w:i w:val="0"/>
            <w:color w:val="auto"/>
            <w:sz w:val="24"/>
            <w:szCs w:val="24"/>
          </w:rPr>
          <w:t>iii</w:t>
        </w:r>
        <w:proofErr w:type="spellEnd"/>
        <w:r w:rsidR="00F64686">
          <w:rPr>
            <w:i w:val="0"/>
            <w:color w:val="auto"/>
            <w:sz w:val="24"/>
            <w:szCs w:val="24"/>
          </w:rPr>
          <w:t>)</w:t>
        </w:r>
      </w:ins>
      <w:ins w:id="708" w:author="Larissa Claudia Lopes de Araujo - SPREV" w:date="2021-06-22T15:35:00Z">
        <w:r w:rsidR="00F64686" w:rsidRPr="00F64686">
          <w:rPr>
            <w:i w:val="0"/>
            <w:color w:val="auto"/>
            <w:sz w:val="24"/>
            <w:szCs w:val="24"/>
          </w:rPr>
          <w:t xml:space="preserve"> </w:t>
        </w:r>
      </w:ins>
      <w:ins w:id="709" w:author="Larissa Claudia Lopes de Araujo - SPREV" w:date="2021-06-22T15:36:00Z">
        <w:r w:rsidR="00F64686">
          <w:rPr>
            <w:i w:val="0"/>
            <w:color w:val="auto"/>
            <w:sz w:val="24"/>
            <w:szCs w:val="24"/>
          </w:rPr>
          <w:t>S</w:t>
        </w:r>
      </w:ins>
      <w:ins w:id="710" w:author="Larissa Claudia Lopes de Araujo - SPREV" w:date="2021-06-22T15:35:00Z">
        <w:r w:rsidR="00F64686" w:rsidRPr="00F64686">
          <w:rPr>
            <w:i w:val="0"/>
            <w:color w:val="auto"/>
            <w:sz w:val="24"/>
            <w:szCs w:val="24"/>
          </w:rPr>
          <w:t>uspen</w:t>
        </w:r>
      </w:ins>
      <w:ins w:id="711" w:author="Larissa Claudia Lopes de Araujo - SPREV" w:date="2021-06-22T15:36:00Z">
        <w:r w:rsidR="00F64686">
          <w:rPr>
            <w:i w:val="0"/>
            <w:color w:val="auto"/>
            <w:sz w:val="24"/>
            <w:szCs w:val="24"/>
          </w:rPr>
          <w:t>de-se o prazo</w:t>
        </w:r>
      </w:ins>
      <w:ins w:id="712" w:author="Larissa Claudia Lopes de Araujo - SPREV" w:date="2021-06-22T15:35:00Z">
        <w:r w:rsidR="00F64686" w:rsidRPr="00F64686">
          <w:rPr>
            <w:i w:val="0"/>
            <w:color w:val="auto"/>
            <w:sz w:val="24"/>
            <w:szCs w:val="24"/>
          </w:rPr>
          <w:t xml:space="preserve"> e abre-se novo prazo de 30 dias para o agendamento.</w:t>
        </w:r>
        <w:r w:rsidR="00F64686">
          <w:rPr>
            <w:i w:val="0"/>
            <w:color w:val="auto"/>
            <w:sz w:val="24"/>
            <w:szCs w:val="24"/>
          </w:rPr>
          <w:t xml:space="preserve"> </w:t>
        </w:r>
        <w:r w:rsidR="00F64686" w:rsidRPr="00F64686">
          <w:rPr>
            <w:i w:val="0"/>
            <w:color w:val="auto"/>
            <w:sz w:val="24"/>
            <w:szCs w:val="24"/>
          </w:rPr>
          <w:t>No total s</w:t>
        </w:r>
      </w:ins>
      <w:ins w:id="713" w:author="Larissa Claudia Lopes de Araujo - SPREV" w:date="2021-06-22T15:37:00Z">
        <w:r w:rsidR="00F64686">
          <w:rPr>
            <w:i w:val="0"/>
            <w:color w:val="auto"/>
            <w:sz w:val="24"/>
            <w:szCs w:val="24"/>
          </w:rPr>
          <w:t>oma</w:t>
        </w:r>
      </w:ins>
      <w:ins w:id="714" w:author="Larissa Claudia Lopes de Araujo - SPREV" w:date="2021-06-22T15:35:00Z">
        <w:r w:rsidR="00F64686" w:rsidRPr="00F64686">
          <w:rPr>
            <w:i w:val="0"/>
            <w:color w:val="auto"/>
            <w:sz w:val="24"/>
            <w:szCs w:val="24"/>
          </w:rPr>
          <w:t>m</w:t>
        </w:r>
      </w:ins>
      <w:ins w:id="715" w:author="Larissa Claudia Lopes de Araujo - SPREV" w:date="2021-06-22T15:37:00Z">
        <w:r w:rsidR="00F64686">
          <w:rPr>
            <w:i w:val="0"/>
            <w:color w:val="auto"/>
            <w:sz w:val="24"/>
            <w:szCs w:val="24"/>
          </w:rPr>
          <w:t>-se</w:t>
        </w:r>
      </w:ins>
      <w:ins w:id="716" w:author="Larissa Claudia Lopes de Araujo - SPREV" w:date="2021-06-22T15:35:00Z">
        <w:r w:rsidR="00F64686" w:rsidRPr="00F64686">
          <w:rPr>
            <w:i w:val="0"/>
            <w:color w:val="auto"/>
            <w:sz w:val="24"/>
            <w:szCs w:val="24"/>
          </w:rPr>
          <w:t xml:space="preserve"> 105 dias até a cessação do pagamento do benefício.</w:t>
        </w:r>
      </w:ins>
      <w:ins w:id="717" w:author="Larissa Claudia Lopes de Araujo - SPREV" w:date="2021-06-22T15:37:00Z">
        <w:r w:rsidR="00F64686">
          <w:rPr>
            <w:i w:val="0"/>
            <w:color w:val="auto"/>
            <w:sz w:val="24"/>
            <w:szCs w:val="24"/>
          </w:rPr>
          <w:t xml:space="preserve"> </w:t>
        </w:r>
        <w:r w:rsidR="00F64686" w:rsidRPr="00F64686">
          <w:rPr>
            <w:i w:val="0"/>
            <w:color w:val="auto"/>
            <w:sz w:val="24"/>
            <w:szCs w:val="24"/>
          </w:rPr>
          <w:t>O trabalho será realizado com aquelas 4 perícias a mais que o perito pode atender</w:t>
        </w:r>
      </w:ins>
      <w:ins w:id="718" w:author="Larissa Claudia Lopes de Araujo - SPREV" w:date="2021-06-22T15:38:00Z">
        <w:r w:rsidR="00F64686">
          <w:rPr>
            <w:i w:val="0"/>
            <w:color w:val="auto"/>
            <w:sz w:val="24"/>
            <w:szCs w:val="24"/>
          </w:rPr>
          <w:t xml:space="preserve"> no dia</w:t>
        </w:r>
      </w:ins>
      <w:ins w:id="719" w:author="Larissa Claudia Lopes de Araujo - SPREV" w:date="2021-06-22T15:37:00Z">
        <w:r w:rsidR="00F64686" w:rsidRPr="00F64686">
          <w:rPr>
            <w:i w:val="0"/>
            <w:color w:val="auto"/>
            <w:sz w:val="24"/>
            <w:szCs w:val="24"/>
          </w:rPr>
          <w:t>,</w:t>
        </w:r>
        <w:r w:rsidR="00F64686">
          <w:rPr>
            <w:i w:val="0"/>
            <w:color w:val="auto"/>
            <w:sz w:val="24"/>
            <w:szCs w:val="24"/>
          </w:rPr>
          <w:t xml:space="preserve"> </w:t>
        </w:r>
        <w:r w:rsidR="00F64686" w:rsidRPr="00F64686">
          <w:rPr>
            <w:i w:val="0"/>
            <w:color w:val="auto"/>
            <w:sz w:val="24"/>
            <w:szCs w:val="24"/>
          </w:rPr>
          <w:t>o que poderá ser atendido por mutirão também</w:t>
        </w:r>
      </w:ins>
      <w:ins w:id="720" w:author="Larissa Claudia Lopes de Araujo - SPREV" w:date="2021-06-22T15:38:00Z">
        <w:r w:rsidR="00C95A9C">
          <w:rPr>
            <w:i w:val="0"/>
            <w:color w:val="auto"/>
            <w:sz w:val="24"/>
            <w:szCs w:val="24"/>
          </w:rPr>
          <w:t>,</w:t>
        </w:r>
      </w:ins>
      <w:ins w:id="721" w:author="Larissa Claudia Lopes de Araujo - SPREV" w:date="2021-06-22T15:37:00Z">
        <w:r w:rsidR="00F64686" w:rsidRPr="00F64686">
          <w:rPr>
            <w:i w:val="0"/>
            <w:color w:val="auto"/>
            <w:sz w:val="24"/>
            <w:szCs w:val="24"/>
          </w:rPr>
          <w:t xml:space="preserve"> e que</w:t>
        </w:r>
      </w:ins>
      <w:ins w:id="722" w:author="Larissa Claudia Lopes de Araujo - SPREV" w:date="2021-06-22T15:38:00Z">
        <w:r w:rsidR="00C95A9C">
          <w:rPr>
            <w:i w:val="0"/>
            <w:color w:val="auto"/>
            <w:sz w:val="24"/>
            <w:szCs w:val="24"/>
          </w:rPr>
          <w:t>,</w:t>
        </w:r>
      </w:ins>
      <w:ins w:id="723" w:author="Larissa Claudia Lopes de Araujo - SPREV" w:date="2021-06-22T15:37:00Z">
        <w:r w:rsidR="00F64686" w:rsidRPr="00F64686">
          <w:rPr>
            <w:i w:val="0"/>
            <w:color w:val="auto"/>
            <w:sz w:val="24"/>
            <w:szCs w:val="24"/>
          </w:rPr>
          <w:t xml:space="preserve"> para as localidades sem opções de agência poderão ser feitos mutirões especiais com o deslocamento de servidores</w:t>
        </w:r>
        <w:r w:rsidR="00F64686">
          <w:rPr>
            <w:i w:val="0"/>
            <w:color w:val="auto"/>
            <w:sz w:val="24"/>
            <w:szCs w:val="24"/>
          </w:rPr>
          <w:t>.</w:t>
        </w:r>
      </w:ins>
      <w:ins w:id="724" w:author="Larissa Claudia Lopes de Araujo - SPREV" w:date="2021-06-22T15:33:00Z">
        <w:r w:rsidR="00F64686" w:rsidRPr="00F64686">
          <w:rPr>
            <w:i w:val="0"/>
            <w:color w:val="auto"/>
            <w:sz w:val="24"/>
            <w:szCs w:val="24"/>
          </w:rPr>
          <w:t xml:space="preserve"> </w:t>
        </w:r>
      </w:ins>
      <w:r w:rsidR="005F2244" w:rsidRPr="009B47F2">
        <w:rPr>
          <w:i w:val="0"/>
          <w:color w:val="auto"/>
          <w:sz w:val="24"/>
          <w:szCs w:val="24"/>
        </w:rPr>
        <w:t xml:space="preserve">O </w:t>
      </w:r>
      <w:r w:rsidR="005F2244" w:rsidRPr="00AF0705">
        <w:rPr>
          <w:b/>
          <w:i w:val="0"/>
          <w:color w:val="auto"/>
          <w:sz w:val="24"/>
          <w:szCs w:val="24"/>
          <w:rPrChange w:id="725" w:author="SPREV" w:date="2021-06-17T11:12:00Z">
            <w:rPr>
              <w:i w:val="0"/>
              <w:color w:val="auto"/>
              <w:sz w:val="24"/>
              <w:szCs w:val="24"/>
            </w:rPr>
          </w:rPrChange>
        </w:rPr>
        <w:t>Sr. Francisco Canindé Pegado</w:t>
      </w:r>
      <w:r w:rsidR="005F2244" w:rsidRPr="009B47F2">
        <w:rPr>
          <w:i w:val="0"/>
          <w:color w:val="auto"/>
          <w:sz w:val="24"/>
          <w:szCs w:val="24"/>
        </w:rPr>
        <w:t xml:space="preserve"> citou as regiões brasileiras de difícil acesso e destacou a região Norte, que para realizar a revisão do benefício, o beneficiário leva 8 dias para ir e 8 dias para voltar. Demonstrou sua preocupação </w:t>
      </w:r>
      <w:r w:rsidR="003C02B0" w:rsidRPr="009B47F2">
        <w:rPr>
          <w:i w:val="0"/>
          <w:color w:val="auto"/>
          <w:sz w:val="24"/>
          <w:szCs w:val="24"/>
        </w:rPr>
        <w:t>e</w:t>
      </w:r>
      <w:r w:rsidR="005F2244" w:rsidRPr="009B47F2">
        <w:rPr>
          <w:i w:val="0"/>
          <w:color w:val="auto"/>
          <w:sz w:val="24"/>
          <w:szCs w:val="24"/>
        </w:rPr>
        <w:t xml:space="preserve"> ilustrou que alguns beneficiários podem estar acamados e que o prazo para revisão do benefício pode ser superior a 45 dias. Indagou, se para estas situações, mesmo com o quadro reduzido de servidores, será possível o atendimento </w:t>
      </w:r>
      <w:r w:rsidR="005F2244" w:rsidRPr="009B47F2">
        <w:rPr>
          <w:iCs/>
          <w:color w:val="auto"/>
          <w:sz w:val="24"/>
          <w:szCs w:val="24"/>
        </w:rPr>
        <w:t>in loco</w:t>
      </w:r>
      <w:r w:rsidR="005F2244" w:rsidRPr="009B47F2">
        <w:rPr>
          <w:i w:val="0"/>
          <w:color w:val="auto"/>
          <w:sz w:val="24"/>
          <w:szCs w:val="24"/>
        </w:rPr>
        <w:t xml:space="preserve">. Concluiu sua participação e </w:t>
      </w:r>
      <w:r w:rsidR="008E4809" w:rsidRPr="009B47F2">
        <w:rPr>
          <w:i w:val="0"/>
          <w:color w:val="auto"/>
          <w:sz w:val="24"/>
          <w:szCs w:val="24"/>
        </w:rPr>
        <w:t xml:space="preserve">destacou a falta de condições materiais e de profissionais para o cumprimento do normativo. </w:t>
      </w:r>
      <w:r w:rsidR="003C02B0" w:rsidRPr="009B47F2">
        <w:rPr>
          <w:i w:val="0"/>
          <w:color w:val="auto"/>
          <w:sz w:val="24"/>
          <w:szCs w:val="24"/>
        </w:rPr>
        <w:t xml:space="preserve">O </w:t>
      </w:r>
      <w:r w:rsidR="003C02B0" w:rsidRPr="00AF0705">
        <w:rPr>
          <w:b/>
          <w:i w:val="0"/>
          <w:color w:val="auto"/>
          <w:sz w:val="24"/>
          <w:szCs w:val="24"/>
          <w:rPrChange w:id="726" w:author="SPREV" w:date="2021-06-17T11:13:00Z">
            <w:rPr>
              <w:i w:val="0"/>
              <w:color w:val="auto"/>
              <w:sz w:val="24"/>
              <w:szCs w:val="24"/>
            </w:rPr>
          </w:rPrChange>
        </w:rPr>
        <w:t>Sr. José Tadeu Peixoto da Costa</w:t>
      </w:r>
      <w:r w:rsidR="003C02B0" w:rsidRPr="009B47F2">
        <w:rPr>
          <w:i w:val="0"/>
          <w:color w:val="auto"/>
          <w:sz w:val="24"/>
          <w:szCs w:val="24"/>
        </w:rPr>
        <w:t xml:space="preserve"> corroborou e salientou a importância de desenvolver uma logística eficiente. Enfatizou que os prazos são adequados, mas que as estratégias para os locais distantes devem ser diferenciadas e propôs que os atendimentos sejam agendados. </w:t>
      </w:r>
      <w:r w:rsidR="00BC5C14" w:rsidRPr="009B47F2">
        <w:rPr>
          <w:i w:val="0"/>
          <w:color w:val="auto"/>
          <w:sz w:val="24"/>
          <w:szCs w:val="24"/>
        </w:rPr>
        <w:t xml:space="preserve">O </w:t>
      </w:r>
      <w:r w:rsidR="00BC5C14" w:rsidRPr="00AF0705">
        <w:rPr>
          <w:b/>
          <w:i w:val="0"/>
          <w:color w:val="auto"/>
          <w:sz w:val="24"/>
          <w:szCs w:val="24"/>
          <w:rPrChange w:id="727" w:author="SPREV" w:date="2021-06-17T11:13:00Z">
            <w:rPr>
              <w:i w:val="0"/>
              <w:color w:val="auto"/>
              <w:sz w:val="24"/>
              <w:szCs w:val="24"/>
            </w:rPr>
          </w:rPrChange>
        </w:rPr>
        <w:t>Sr. Narlon Gutierre Nogueira</w:t>
      </w:r>
      <w:r w:rsidR="00BC5C14" w:rsidRPr="009B47F2">
        <w:rPr>
          <w:i w:val="0"/>
          <w:color w:val="auto"/>
          <w:sz w:val="24"/>
          <w:szCs w:val="24"/>
        </w:rPr>
        <w:t xml:space="preserve"> agradeceu as contribuições e comunicou que as especificidades apresentadas serão observadas, para que a equipe possa se planejar. Explicou que existe </w:t>
      </w:r>
      <w:ins w:id="728" w:author="Larissa Claudia Lopes de Araujo - SPREV" w:date="2021-06-22T15:39:00Z">
        <w:r w:rsidR="00C95A9C">
          <w:rPr>
            <w:i w:val="0"/>
            <w:color w:val="auto"/>
            <w:sz w:val="24"/>
            <w:szCs w:val="24"/>
          </w:rPr>
          <w:t xml:space="preserve">prazo </w:t>
        </w:r>
      </w:ins>
      <w:r w:rsidR="00BC5C14" w:rsidRPr="009B47F2">
        <w:rPr>
          <w:i w:val="0"/>
          <w:color w:val="auto"/>
          <w:sz w:val="24"/>
          <w:szCs w:val="24"/>
        </w:rPr>
        <w:t xml:space="preserve">para a administração se programar e disponibilizar a agenda, de forma que a gestão possa atuar em diferentes realidades. Pontuou que além do prazo estabelecido para os segurados, há um prazo para que a gestão administre a agenda e as particularidades. </w:t>
      </w:r>
      <w:r w:rsidR="00BC5C14" w:rsidRPr="00AF0705">
        <w:rPr>
          <w:b/>
          <w:i w:val="0"/>
          <w:color w:val="auto"/>
          <w:sz w:val="24"/>
          <w:szCs w:val="24"/>
          <w:rPrChange w:id="729" w:author="SPREV" w:date="2021-06-17T11:13:00Z">
            <w:rPr>
              <w:i w:val="0"/>
              <w:color w:val="auto"/>
              <w:sz w:val="24"/>
              <w:szCs w:val="24"/>
            </w:rPr>
          </w:rPrChange>
        </w:rPr>
        <w:t>O Sr. Presidente</w:t>
      </w:r>
      <w:r w:rsidR="00BC5C14" w:rsidRPr="009B47F2">
        <w:rPr>
          <w:i w:val="0"/>
          <w:color w:val="auto"/>
          <w:sz w:val="24"/>
          <w:szCs w:val="24"/>
        </w:rPr>
        <w:t xml:space="preserve"> conclui</w:t>
      </w:r>
      <w:ins w:id="730" w:author="SPREV" w:date="2021-06-17T15:01:00Z">
        <w:r w:rsidR="00E9083B">
          <w:rPr>
            <w:i w:val="0"/>
            <w:color w:val="auto"/>
            <w:sz w:val="24"/>
            <w:szCs w:val="24"/>
          </w:rPr>
          <w:t>u</w:t>
        </w:r>
      </w:ins>
      <w:r w:rsidR="00BC5C14" w:rsidRPr="009B47F2">
        <w:rPr>
          <w:i w:val="0"/>
          <w:color w:val="auto"/>
          <w:sz w:val="24"/>
          <w:szCs w:val="24"/>
        </w:rPr>
        <w:t xml:space="preserve"> os debates e instou o próximo item de pauta, “Acordo com o Ministério Público sobre prazos para atendimento de solicitação de serviços ao INSS”. Franqueou à palavra ao </w:t>
      </w:r>
      <w:r w:rsidR="00BC5C14" w:rsidRPr="00AF0705">
        <w:rPr>
          <w:b/>
          <w:i w:val="0"/>
          <w:color w:val="auto"/>
          <w:sz w:val="24"/>
          <w:szCs w:val="24"/>
          <w:rPrChange w:id="731" w:author="SPREV" w:date="2021-06-17T11:13:00Z">
            <w:rPr>
              <w:i w:val="0"/>
              <w:color w:val="auto"/>
              <w:sz w:val="24"/>
              <w:szCs w:val="24"/>
            </w:rPr>
          </w:rPrChange>
        </w:rPr>
        <w:t>Sr. Leonardo José Rolim Guimarães</w:t>
      </w:r>
      <w:r w:rsidR="00BC5C14" w:rsidRPr="009B47F2">
        <w:rPr>
          <w:i w:val="0"/>
          <w:color w:val="auto"/>
          <w:sz w:val="24"/>
          <w:szCs w:val="24"/>
        </w:rPr>
        <w:t xml:space="preserve"> que brevemente</w:t>
      </w:r>
      <w:r w:rsidR="00864F2B" w:rsidRPr="009B47F2">
        <w:rPr>
          <w:i w:val="0"/>
          <w:color w:val="auto"/>
          <w:sz w:val="24"/>
          <w:szCs w:val="24"/>
        </w:rPr>
        <w:t xml:space="preserve"> </w:t>
      </w:r>
      <w:r w:rsidR="00BC5C14" w:rsidRPr="009B47F2">
        <w:rPr>
          <w:i w:val="0"/>
          <w:color w:val="auto"/>
          <w:sz w:val="24"/>
          <w:szCs w:val="24"/>
        </w:rPr>
        <w:t xml:space="preserve">realizou a apresentação. Pontuou que o acordo </w:t>
      </w:r>
      <w:r w:rsidR="00864F2B" w:rsidRPr="009B47F2">
        <w:rPr>
          <w:i w:val="0"/>
          <w:color w:val="auto"/>
          <w:sz w:val="24"/>
          <w:szCs w:val="24"/>
        </w:rPr>
        <w:t>dispõe os prazos para: (i) conclusão de requerimentos de reconhecimento inicial de direito; e (</w:t>
      </w:r>
      <w:proofErr w:type="spellStart"/>
      <w:r w:rsidR="00864F2B" w:rsidRPr="009B47F2">
        <w:rPr>
          <w:i w:val="0"/>
          <w:color w:val="auto"/>
          <w:sz w:val="24"/>
          <w:szCs w:val="24"/>
        </w:rPr>
        <w:t>ii</w:t>
      </w:r>
      <w:proofErr w:type="spellEnd"/>
      <w:r w:rsidR="00864F2B" w:rsidRPr="009B47F2">
        <w:rPr>
          <w:i w:val="0"/>
          <w:color w:val="auto"/>
          <w:sz w:val="24"/>
          <w:szCs w:val="24"/>
        </w:rPr>
        <w:t xml:space="preserve">) implementação de decisões judiciais. Informou que o acordo foi assinado pela: União (representada pela Advocacia Geral da Unia); Ministério Público Federal; Secretaria Especial de Previdência e Trabalho, Ministério da Cidadania; Defensoria Pública da União e pelo Instituto Nacional do Seguro Social – INSS. Registrou que o acordo foi assinado em 16 de novembro de 2020 e homologado, a unanimidade, pelo Supremo Tribunal Federal, em 05 de fevereiro de 2021. Enfatizou que os prazos para conclusão </w:t>
      </w:r>
      <w:r w:rsidR="00864F2B" w:rsidRPr="009B47F2">
        <w:rPr>
          <w:i w:val="0"/>
          <w:color w:val="auto"/>
          <w:sz w:val="24"/>
          <w:szCs w:val="24"/>
        </w:rPr>
        <w:lastRenderedPageBreak/>
        <w:t>são de 6 meses após a homologação</w:t>
      </w:r>
      <w:r w:rsidR="00866B4C" w:rsidRPr="009B47F2">
        <w:rPr>
          <w:i w:val="0"/>
          <w:color w:val="auto"/>
          <w:sz w:val="24"/>
          <w:szCs w:val="24"/>
        </w:rPr>
        <w:t>. Informou que o acordo define os prazos máximos para a conclusão de reconhecimento de requerimento inicial. Apresentou, através de quadro, os prazos definidos. A) 90 dias:  Benefício assistencial à Pessoa Portadora Deficiência; Benefício Assistencial ao Idoso; Aposentadoria por Tempo de Contribuição; Aposentadoria por Idade; Aposentadoria Especial; Aposentadoria por Tempo de Serviço Professor. B) 30 dias: Salário Maternidade. C) 60 dias: Pensão por Morte; Auxílio Reclusão; Aposentadoria por Invalidez acidentária. D) 45 dias: Auxílio Doença por Acidente do Trabalho; Auxílio Doença Previdenciário (auxílio temporário por incapacidade); Aposentadoria por Invalidez Previdenciária; Aposentadoria por Invalidez acidentária; Perícia Médica; Avaliação Social.</w:t>
      </w:r>
      <w:r w:rsidR="008478E4" w:rsidRPr="009B47F2">
        <w:rPr>
          <w:i w:val="0"/>
          <w:color w:val="auto"/>
          <w:sz w:val="24"/>
          <w:szCs w:val="24"/>
        </w:rPr>
        <w:t xml:space="preserve"> Seguiu a exposição e informou os prazos para cumprimento de determinações judiciais e explicou que são variáveis, conforme a espécie, sendo: A) 15 dias: Implantações em tutelas de urgência. B) 25 dias: Benefícios por incapacidade; Benefícios assistenciais. C) 45 dias: Benefícios de aposentadorias, pensões e outros auxílios. D) 90 dias: Ações revisionais, emissão de </w:t>
      </w:r>
      <w:ins w:id="732" w:author="SPREV" w:date="2021-06-17T16:04:00Z">
        <w:r w:rsidR="007C5F84" w:rsidRPr="007C5F84">
          <w:rPr>
            <w:i w:val="0"/>
            <w:color w:val="auto"/>
            <w:sz w:val="24"/>
            <w:szCs w:val="24"/>
          </w:rPr>
          <w:t xml:space="preserve">Certidão de Tempo de Contribuição </w:t>
        </w:r>
        <w:r w:rsidR="007C5F84">
          <w:rPr>
            <w:i w:val="0"/>
            <w:color w:val="auto"/>
            <w:sz w:val="24"/>
            <w:szCs w:val="24"/>
          </w:rPr>
          <w:t>(</w:t>
        </w:r>
      </w:ins>
      <w:r w:rsidR="008478E4" w:rsidRPr="009B47F2">
        <w:rPr>
          <w:i w:val="0"/>
          <w:color w:val="auto"/>
          <w:sz w:val="24"/>
          <w:szCs w:val="24"/>
        </w:rPr>
        <w:t>CTC</w:t>
      </w:r>
      <w:ins w:id="733" w:author="SPREV" w:date="2021-06-17T16:04:00Z">
        <w:r w:rsidR="007C5F84">
          <w:rPr>
            <w:i w:val="0"/>
            <w:color w:val="auto"/>
            <w:sz w:val="24"/>
            <w:szCs w:val="24"/>
          </w:rPr>
          <w:t>)</w:t>
        </w:r>
      </w:ins>
      <w:r w:rsidR="008478E4" w:rsidRPr="009B47F2">
        <w:rPr>
          <w:i w:val="0"/>
          <w:color w:val="auto"/>
          <w:sz w:val="24"/>
          <w:szCs w:val="24"/>
        </w:rPr>
        <w:t>, averbação de tempo, emissão de boletos de indenização. E) 30 dias: juntada de documentos de instrução (processos administrativos e outras informações em que o Judiciário não tenha acesso).</w:t>
      </w:r>
      <w:r w:rsidR="009D3F03" w:rsidRPr="009B47F2">
        <w:rPr>
          <w:i w:val="0"/>
          <w:color w:val="auto"/>
          <w:sz w:val="24"/>
          <w:szCs w:val="24"/>
        </w:rPr>
        <w:t xml:space="preserve"> Prosseguiu informando: (i) o prazo para realização de perícia médica e avaliação social será ampliado para 90 dias nas unidades de difícil provimento, limitado a 10% do total; (</w:t>
      </w:r>
      <w:proofErr w:type="spellStart"/>
      <w:r w:rsidR="009D3F03" w:rsidRPr="009B47F2">
        <w:rPr>
          <w:i w:val="0"/>
          <w:color w:val="auto"/>
          <w:sz w:val="24"/>
          <w:szCs w:val="24"/>
        </w:rPr>
        <w:t>ii</w:t>
      </w:r>
      <w:proofErr w:type="spellEnd"/>
      <w:r w:rsidR="009D3F03" w:rsidRPr="009B47F2">
        <w:rPr>
          <w:i w:val="0"/>
          <w:color w:val="auto"/>
          <w:sz w:val="24"/>
          <w:szCs w:val="24"/>
        </w:rPr>
        <w:t>) os prazos para perícia médica e avaliação social serão exigidos após o pleno retorno da atividade presencial; (</w:t>
      </w:r>
      <w:proofErr w:type="spellStart"/>
      <w:r w:rsidR="009D3F03" w:rsidRPr="009B47F2">
        <w:rPr>
          <w:i w:val="0"/>
          <w:color w:val="auto"/>
          <w:sz w:val="24"/>
          <w:szCs w:val="24"/>
        </w:rPr>
        <w:t>iii</w:t>
      </w:r>
      <w:proofErr w:type="spellEnd"/>
      <w:r w:rsidR="009D3F03" w:rsidRPr="009B47F2">
        <w:rPr>
          <w:i w:val="0"/>
          <w:color w:val="auto"/>
          <w:sz w:val="24"/>
          <w:szCs w:val="24"/>
        </w:rPr>
        <w:t xml:space="preserve">) a simplificação do processo de cumprimento de ações civis públicas que excluem da renda familiar determinadas despesas para efeitos de concessão de </w:t>
      </w:r>
      <w:ins w:id="734" w:author="SPREV" w:date="2021-06-17T16:04:00Z">
        <w:r w:rsidR="007C5F84">
          <w:rPr>
            <w:i w:val="0"/>
            <w:color w:val="auto"/>
            <w:sz w:val="24"/>
            <w:szCs w:val="24"/>
          </w:rPr>
          <w:t>Benefício de Prestação Continuada (</w:t>
        </w:r>
      </w:ins>
      <w:r w:rsidR="009D3F03" w:rsidRPr="009B47F2">
        <w:rPr>
          <w:i w:val="0"/>
          <w:color w:val="auto"/>
          <w:sz w:val="24"/>
          <w:szCs w:val="24"/>
        </w:rPr>
        <w:t>BPC</w:t>
      </w:r>
      <w:ins w:id="735" w:author="SPREV" w:date="2021-06-17T16:04:00Z">
        <w:r w:rsidR="007C5F84">
          <w:rPr>
            <w:i w:val="0"/>
            <w:color w:val="auto"/>
            <w:sz w:val="24"/>
            <w:szCs w:val="24"/>
          </w:rPr>
          <w:t>)</w:t>
        </w:r>
      </w:ins>
      <w:r w:rsidR="009D3F03" w:rsidRPr="009B47F2">
        <w:rPr>
          <w:i w:val="0"/>
          <w:color w:val="auto"/>
          <w:sz w:val="24"/>
          <w:szCs w:val="24"/>
        </w:rPr>
        <w:t>; (</w:t>
      </w:r>
      <w:proofErr w:type="spellStart"/>
      <w:r w:rsidR="009D3F03" w:rsidRPr="009B47F2">
        <w:rPr>
          <w:i w:val="0"/>
          <w:color w:val="auto"/>
          <w:sz w:val="24"/>
          <w:szCs w:val="24"/>
        </w:rPr>
        <w:t>iv</w:t>
      </w:r>
      <w:proofErr w:type="spellEnd"/>
      <w:r w:rsidR="009D3F03" w:rsidRPr="009B47F2">
        <w:rPr>
          <w:i w:val="0"/>
          <w:color w:val="auto"/>
          <w:sz w:val="24"/>
          <w:szCs w:val="24"/>
        </w:rPr>
        <w:t>) da criação de Central Unificada de Cumprimento Emergencial de Prazos, para analisar requerimentos que excederam os prazos; (v) da correção monetária continua sendo paga nos mesmos moldes e prazos anteriores ao acordo; (vi) que caso a Central Unificada não consiga concluir a análise do requerimento no prazo de 10 dias, a partir dessa data incidirão juros de mora no montante aplicado à caderneta de poupança; (</w:t>
      </w:r>
      <w:proofErr w:type="spellStart"/>
      <w:r w:rsidR="009D3F03" w:rsidRPr="009B47F2">
        <w:rPr>
          <w:i w:val="0"/>
          <w:color w:val="auto"/>
          <w:sz w:val="24"/>
          <w:szCs w:val="24"/>
        </w:rPr>
        <w:t>vii</w:t>
      </w:r>
      <w:proofErr w:type="spellEnd"/>
      <w:r w:rsidR="009D3F03" w:rsidRPr="009B47F2">
        <w:rPr>
          <w:i w:val="0"/>
          <w:color w:val="auto"/>
          <w:sz w:val="24"/>
          <w:szCs w:val="24"/>
        </w:rPr>
        <w:t xml:space="preserve">) a previsão de criação de Comitê Executivo com um representante de cada instituição participante do acordo, com um representante do CNPS e outro da </w:t>
      </w:r>
      <w:ins w:id="736" w:author="SPREV" w:date="2021-06-17T16:04:00Z">
        <w:r w:rsidR="007C5F84">
          <w:rPr>
            <w:i w:val="0"/>
            <w:color w:val="auto"/>
            <w:sz w:val="24"/>
            <w:szCs w:val="24"/>
          </w:rPr>
          <w:t>Ordem dos Advogados do Brasil (</w:t>
        </w:r>
      </w:ins>
      <w:r w:rsidR="009D3F03" w:rsidRPr="009B47F2">
        <w:rPr>
          <w:i w:val="0"/>
          <w:color w:val="auto"/>
          <w:sz w:val="24"/>
          <w:szCs w:val="24"/>
        </w:rPr>
        <w:t>OAB</w:t>
      </w:r>
      <w:ins w:id="737" w:author="SPREV" w:date="2021-06-17T16:05:00Z">
        <w:r w:rsidR="007C5F84">
          <w:rPr>
            <w:i w:val="0"/>
            <w:color w:val="auto"/>
            <w:sz w:val="24"/>
            <w:szCs w:val="24"/>
          </w:rPr>
          <w:t>)</w:t>
        </w:r>
      </w:ins>
      <w:r w:rsidR="009D3F03" w:rsidRPr="009B47F2">
        <w:rPr>
          <w:i w:val="0"/>
          <w:color w:val="auto"/>
          <w:sz w:val="24"/>
          <w:szCs w:val="24"/>
        </w:rPr>
        <w:t xml:space="preserve"> participando como convidado sem direito a voto. Por fim, enfatizou a importância da participação do Conselho Nacional de Previdência Social no comitê. O </w:t>
      </w:r>
      <w:r w:rsidR="009D3F03" w:rsidRPr="00AF0705">
        <w:rPr>
          <w:b/>
          <w:i w:val="0"/>
          <w:color w:val="auto"/>
          <w:sz w:val="24"/>
          <w:szCs w:val="24"/>
          <w:rPrChange w:id="738" w:author="SPREV" w:date="2021-06-17T11:14:00Z">
            <w:rPr>
              <w:i w:val="0"/>
              <w:color w:val="auto"/>
              <w:sz w:val="24"/>
              <w:szCs w:val="24"/>
            </w:rPr>
          </w:rPrChange>
        </w:rPr>
        <w:t>Sr. Presidente</w:t>
      </w:r>
      <w:r w:rsidR="009D3F03" w:rsidRPr="009B47F2">
        <w:rPr>
          <w:i w:val="0"/>
          <w:color w:val="auto"/>
          <w:sz w:val="24"/>
          <w:szCs w:val="24"/>
        </w:rPr>
        <w:t xml:space="preserve"> perguntou aos conselheiros se h</w:t>
      </w:r>
      <w:ins w:id="739" w:author="SPREV" w:date="2021-06-17T15:01:00Z">
        <w:r w:rsidR="00E9083B">
          <w:rPr>
            <w:i w:val="0"/>
            <w:color w:val="auto"/>
            <w:sz w:val="24"/>
            <w:szCs w:val="24"/>
          </w:rPr>
          <w:t>avia</w:t>
        </w:r>
      </w:ins>
      <w:del w:id="740" w:author="SPREV" w:date="2021-06-17T15:01:00Z">
        <w:r w:rsidR="009D3F03" w:rsidRPr="009B47F2" w:rsidDel="00E9083B">
          <w:rPr>
            <w:i w:val="0"/>
            <w:color w:val="auto"/>
            <w:sz w:val="24"/>
            <w:szCs w:val="24"/>
          </w:rPr>
          <w:delText>á</w:delText>
        </w:r>
      </w:del>
      <w:r w:rsidR="009D3F03" w:rsidRPr="009B47F2">
        <w:rPr>
          <w:i w:val="0"/>
          <w:color w:val="auto"/>
          <w:sz w:val="24"/>
          <w:szCs w:val="24"/>
        </w:rPr>
        <w:t xml:space="preserve"> alguma indicação para representação do CNPS no comitê. Prontamente se candidataram a conselheira Tônia Andrea </w:t>
      </w:r>
      <w:proofErr w:type="spellStart"/>
      <w:r w:rsidR="009D3F03" w:rsidRPr="009B47F2">
        <w:rPr>
          <w:i w:val="0"/>
          <w:color w:val="auto"/>
          <w:sz w:val="24"/>
          <w:szCs w:val="24"/>
        </w:rPr>
        <w:t>Inocentini</w:t>
      </w:r>
      <w:proofErr w:type="spellEnd"/>
      <w:r w:rsidR="009D3F03" w:rsidRPr="009B47F2">
        <w:rPr>
          <w:i w:val="0"/>
          <w:color w:val="auto"/>
          <w:sz w:val="24"/>
          <w:szCs w:val="24"/>
        </w:rPr>
        <w:t xml:space="preserve"> </w:t>
      </w:r>
      <w:proofErr w:type="spellStart"/>
      <w:r w:rsidR="009D3F03" w:rsidRPr="009B47F2">
        <w:rPr>
          <w:i w:val="0"/>
          <w:color w:val="auto"/>
          <w:sz w:val="24"/>
          <w:szCs w:val="24"/>
        </w:rPr>
        <w:t>Galleti</w:t>
      </w:r>
      <w:proofErr w:type="spellEnd"/>
      <w:r w:rsidR="009D3F03" w:rsidRPr="009B47F2">
        <w:rPr>
          <w:i w:val="0"/>
          <w:color w:val="auto"/>
          <w:sz w:val="24"/>
          <w:szCs w:val="24"/>
        </w:rPr>
        <w:t xml:space="preserve"> e o </w:t>
      </w:r>
      <w:r w:rsidR="009D3F03" w:rsidRPr="009B47F2">
        <w:rPr>
          <w:i w:val="0"/>
          <w:color w:val="auto"/>
          <w:sz w:val="24"/>
          <w:szCs w:val="24"/>
        </w:rPr>
        <w:lastRenderedPageBreak/>
        <w:t>conselheiro Natal Léo. Após consenso, definiu-se que o representante do Conselho no comitê será o Sr. Natal Léo.</w:t>
      </w:r>
    </w:p>
    <w:p w14:paraId="759B5C8E" w14:textId="5CDA1D3C" w:rsidR="00504C7F" w:rsidRPr="009B47F2" w:rsidRDefault="00504C7F" w:rsidP="009D3F03">
      <w:pPr>
        <w:spacing w:after="0"/>
        <w:ind w:left="-5" w:right="0"/>
        <w:rPr>
          <w:b/>
          <w:i w:val="0"/>
          <w:iCs/>
          <w:color w:val="auto"/>
          <w:sz w:val="24"/>
          <w:szCs w:val="24"/>
        </w:rPr>
      </w:pPr>
      <w:r w:rsidRPr="009B47F2">
        <w:rPr>
          <w:b/>
          <w:i w:val="0"/>
          <w:iCs/>
          <w:color w:val="auto"/>
          <w:sz w:val="24"/>
          <w:szCs w:val="24"/>
        </w:rPr>
        <w:t>IV – INFORMES</w:t>
      </w:r>
    </w:p>
    <w:p w14:paraId="43CEB3F5" w14:textId="60B67877" w:rsidR="008346F2" w:rsidRPr="009B47F2" w:rsidRDefault="00600441" w:rsidP="007A014F">
      <w:pPr>
        <w:spacing w:afterLines="100" w:after="240"/>
        <w:ind w:hanging="11"/>
        <w:rPr>
          <w:bCs/>
          <w:i w:val="0"/>
          <w:iCs/>
          <w:color w:val="auto"/>
          <w:sz w:val="24"/>
          <w:szCs w:val="24"/>
        </w:rPr>
      </w:pPr>
      <w:r w:rsidRPr="009B47F2">
        <w:rPr>
          <w:bCs/>
          <w:i w:val="0"/>
          <w:iCs/>
          <w:color w:val="auto"/>
          <w:sz w:val="24"/>
          <w:szCs w:val="24"/>
        </w:rPr>
        <w:t>Verificando</w:t>
      </w:r>
      <w:r w:rsidR="00CD2ACA" w:rsidRPr="009B47F2">
        <w:rPr>
          <w:bCs/>
          <w:i w:val="0"/>
          <w:iCs/>
          <w:color w:val="auto"/>
          <w:sz w:val="24"/>
          <w:szCs w:val="24"/>
        </w:rPr>
        <w:t xml:space="preserve"> sobre a possibilidade de </w:t>
      </w:r>
      <w:r w:rsidRPr="009B47F2">
        <w:rPr>
          <w:bCs/>
          <w:i w:val="0"/>
          <w:iCs/>
          <w:color w:val="auto"/>
          <w:sz w:val="24"/>
          <w:szCs w:val="24"/>
        </w:rPr>
        <w:t>debate referente a perícia médica para os beneficiários por incapacidade</w:t>
      </w:r>
      <w:r w:rsidR="00CD2ACA" w:rsidRPr="009B47F2">
        <w:rPr>
          <w:bCs/>
          <w:i w:val="0"/>
          <w:iCs/>
          <w:color w:val="auto"/>
          <w:sz w:val="24"/>
          <w:szCs w:val="24"/>
        </w:rPr>
        <w:t>, o</w:t>
      </w:r>
      <w:r w:rsidR="0000401F" w:rsidRPr="009B47F2">
        <w:rPr>
          <w:bCs/>
          <w:i w:val="0"/>
          <w:iCs/>
          <w:color w:val="auto"/>
          <w:sz w:val="24"/>
          <w:szCs w:val="24"/>
        </w:rPr>
        <w:t xml:space="preserve"> </w:t>
      </w:r>
      <w:r w:rsidR="0000401F" w:rsidRPr="00E9083B">
        <w:rPr>
          <w:b/>
          <w:bCs/>
          <w:i w:val="0"/>
          <w:iCs/>
          <w:color w:val="auto"/>
          <w:sz w:val="24"/>
          <w:szCs w:val="24"/>
          <w:rPrChange w:id="741" w:author="SPREV" w:date="2021-06-17T15:00:00Z">
            <w:rPr>
              <w:bCs/>
              <w:i w:val="0"/>
              <w:iCs/>
              <w:color w:val="auto"/>
              <w:sz w:val="24"/>
              <w:szCs w:val="24"/>
            </w:rPr>
          </w:rPrChange>
        </w:rPr>
        <w:t xml:space="preserve">Sr. </w:t>
      </w:r>
      <w:r w:rsidRPr="00E9083B">
        <w:rPr>
          <w:b/>
          <w:bCs/>
          <w:i w:val="0"/>
          <w:iCs/>
          <w:color w:val="auto"/>
          <w:sz w:val="24"/>
          <w:szCs w:val="24"/>
          <w:rPrChange w:id="742" w:author="SPREV" w:date="2021-06-17T15:00:00Z">
            <w:rPr>
              <w:bCs/>
              <w:i w:val="0"/>
              <w:iCs/>
              <w:color w:val="auto"/>
              <w:sz w:val="24"/>
              <w:szCs w:val="24"/>
            </w:rPr>
          </w:rPrChange>
        </w:rPr>
        <w:t>Evandro José Morello</w:t>
      </w:r>
      <w:r w:rsidR="00CD2ACA" w:rsidRPr="00AF0705">
        <w:rPr>
          <w:bCs/>
          <w:i w:val="0"/>
          <w:iCs/>
          <w:color w:val="FF0000"/>
          <w:sz w:val="24"/>
          <w:szCs w:val="24"/>
          <w:rPrChange w:id="743" w:author="SPREV" w:date="2021-06-17T11:15:00Z">
            <w:rPr>
              <w:bCs/>
              <w:i w:val="0"/>
              <w:iCs/>
              <w:color w:val="auto"/>
              <w:sz w:val="24"/>
              <w:szCs w:val="24"/>
            </w:rPr>
          </w:rPrChange>
        </w:rPr>
        <w:t xml:space="preserve"> </w:t>
      </w:r>
      <w:r w:rsidRPr="009B47F2">
        <w:rPr>
          <w:bCs/>
          <w:i w:val="0"/>
          <w:iCs/>
          <w:color w:val="auto"/>
          <w:sz w:val="24"/>
          <w:szCs w:val="24"/>
        </w:rPr>
        <w:t xml:space="preserve">destacou a importância de avaliar os efeitos do novo regramento, decorrente da publicação da Portaria nº 1.298. Sugeriu que o INSS esclarecesse seu procedimento operacional para atender a demanda dos benefícios por incapacidade. O </w:t>
      </w:r>
      <w:r w:rsidRPr="00AF0705">
        <w:rPr>
          <w:b/>
          <w:bCs/>
          <w:i w:val="0"/>
          <w:iCs/>
          <w:color w:val="auto"/>
          <w:sz w:val="24"/>
          <w:szCs w:val="24"/>
          <w:rPrChange w:id="744" w:author="SPREV" w:date="2021-06-17T11:15:00Z">
            <w:rPr>
              <w:bCs/>
              <w:i w:val="0"/>
              <w:iCs/>
              <w:color w:val="auto"/>
              <w:sz w:val="24"/>
              <w:szCs w:val="24"/>
            </w:rPr>
          </w:rPrChange>
        </w:rPr>
        <w:t>Sr. Presidente</w:t>
      </w:r>
      <w:r w:rsidRPr="009B47F2">
        <w:rPr>
          <w:bCs/>
          <w:i w:val="0"/>
          <w:iCs/>
          <w:color w:val="auto"/>
          <w:sz w:val="24"/>
          <w:szCs w:val="24"/>
        </w:rPr>
        <w:t xml:space="preserve"> prontamente informou que o tema será abordado na próxima reunião. A </w:t>
      </w:r>
      <w:r w:rsidRPr="00AF0705">
        <w:rPr>
          <w:b/>
          <w:bCs/>
          <w:i w:val="0"/>
          <w:iCs/>
          <w:color w:val="auto"/>
          <w:sz w:val="24"/>
          <w:szCs w:val="24"/>
          <w:rPrChange w:id="745" w:author="SPREV" w:date="2021-06-17T11:16:00Z">
            <w:rPr>
              <w:bCs/>
              <w:i w:val="0"/>
              <w:iCs/>
              <w:color w:val="auto"/>
              <w:sz w:val="24"/>
              <w:szCs w:val="24"/>
            </w:rPr>
          </w:rPrChange>
        </w:rPr>
        <w:t>Sra. Tônia</w:t>
      </w:r>
      <w:r w:rsidRPr="009B47F2">
        <w:rPr>
          <w:bCs/>
          <w:i w:val="0"/>
          <w:iCs/>
          <w:color w:val="auto"/>
          <w:sz w:val="24"/>
          <w:szCs w:val="24"/>
        </w:rPr>
        <w:t xml:space="preserve"> </w:t>
      </w:r>
      <w:r w:rsidRPr="00AF0705">
        <w:rPr>
          <w:b/>
          <w:bCs/>
          <w:i w:val="0"/>
          <w:iCs/>
          <w:color w:val="auto"/>
          <w:sz w:val="24"/>
          <w:szCs w:val="24"/>
          <w:rPrChange w:id="746" w:author="SPREV" w:date="2021-06-17T11:16:00Z">
            <w:rPr>
              <w:bCs/>
              <w:i w:val="0"/>
              <w:iCs/>
              <w:color w:val="auto"/>
              <w:sz w:val="24"/>
              <w:szCs w:val="24"/>
            </w:rPr>
          </w:rPrChange>
        </w:rPr>
        <w:t xml:space="preserve">Andrea </w:t>
      </w:r>
      <w:proofErr w:type="spellStart"/>
      <w:r w:rsidRPr="00AF0705">
        <w:rPr>
          <w:b/>
          <w:bCs/>
          <w:i w:val="0"/>
          <w:iCs/>
          <w:color w:val="auto"/>
          <w:sz w:val="24"/>
          <w:szCs w:val="24"/>
          <w:rPrChange w:id="747" w:author="SPREV" w:date="2021-06-17T11:16:00Z">
            <w:rPr>
              <w:bCs/>
              <w:i w:val="0"/>
              <w:iCs/>
              <w:color w:val="auto"/>
              <w:sz w:val="24"/>
              <w:szCs w:val="24"/>
            </w:rPr>
          </w:rPrChange>
        </w:rPr>
        <w:t>Inocentini</w:t>
      </w:r>
      <w:proofErr w:type="spellEnd"/>
      <w:r w:rsidRPr="00AF0705">
        <w:rPr>
          <w:b/>
          <w:bCs/>
          <w:i w:val="0"/>
          <w:iCs/>
          <w:color w:val="auto"/>
          <w:sz w:val="24"/>
          <w:szCs w:val="24"/>
          <w:rPrChange w:id="748" w:author="SPREV" w:date="2021-06-17T11:16:00Z">
            <w:rPr>
              <w:bCs/>
              <w:i w:val="0"/>
              <w:iCs/>
              <w:color w:val="auto"/>
              <w:sz w:val="24"/>
              <w:szCs w:val="24"/>
            </w:rPr>
          </w:rPrChange>
        </w:rPr>
        <w:t xml:space="preserve"> </w:t>
      </w:r>
      <w:proofErr w:type="spellStart"/>
      <w:r w:rsidRPr="00AF0705">
        <w:rPr>
          <w:b/>
          <w:bCs/>
          <w:i w:val="0"/>
          <w:iCs/>
          <w:color w:val="auto"/>
          <w:sz w:val="24"/>
          <w:szCs w:val="24"/>
          <w:rPrChange w:id="749" w:author="SPREV" w:date="2021-06-17T11:16:00Z">
            <w:rPr>
              <w:bCs/>
              <w:i w:val="0"/>
              <w:iCs/>
              <w:color w:val="auto"/>
              <w:sz w:val="24"/>
              <w:szCs w:val="24"/>
            </w:rPr>
          </w:rPrChange>
        </w:rPr>
        <w:t>Galleti</w:t>
      </w:r>
      <w:proofErr w:type="spellEnd"/>
      <w:r w:rsidRPr="00AF0705">
        <w:rPr>
          <w:b/>
          <w:bCs/>
          <w:i w:val="0"/>
          <w:iCs/>
          <w:color w:val="auto"/>
          <w:sz w:val="24"/>
          <w:szCs w:val="24"/>
          <w:rPrChange w:id="750" w:author="SPREV" w:date="2021-06-17T11:16:00Z">
            <w:rPr>
              <w:bCs/>
              <w:i w:val="0"/>
              <w:iCs/>
              <w:color w:val="auto"/>
              <w:sz w:val="24"/>
              <w:szCs w:val="24"/>
            </w:rPr>
          </w:rPrChange>
        </w:rPr>
        <w:t xml:space="preserve"> </w:t>
      </w:r>
      <w:r w:rsidRPr="009B47F2">
        <w:rPr>
          <w:bCs/>
          <w:i w:val="0"/>
          <w:iCs/>
          <w:color w:val="auto"/>
          <w:sz w:val="24"/>
          <w:szCs w:val="24"/>
        </w:rPr>
        <w:t>solicitou esclarecimentos referente ao</w:t>
      </w:r>
      <w:del w:id="751" w:author="SPREV" w:date="2021-06-17T15:02:00Z">
        <w:r w:rsidRPr="009B47F2" w:rsidDel="00E9083B">
          <w:rPr>
            <w:bCs/>
            <w:i w:val="0"/>
            <w:iCs/>
            <w:color w:val="auto"/>
            <w:sz w:val="24"/>
            <w:szCs w:val="24"/>
          </w:rPr>
          <w:delText>s</w:delText>
        </w:r>
      </w:del>
      <w:r w:rsidRPr="009B47F2">
        <w:rPr>
          <w:bCs/>
          <w:i w:val="0"/>
          <w:iCs/>
          <w:color w:val="auto"/>
          <w:sz w:val="24"/>
          <w:szCs w:val="24"/>
        </w:rPr>
        <w:t xml:space="preserve"> </w:t>
      </w:r>
      <w:ins w:id="752" w:author="SPREV" w:date="2021-06-17T16:05:00Z">
        <w:r w:rsidR="007C5F84" w:rsidRPr="007C5F84">
          <w:rPr>
            <w:bCs/>
            <w:i w:val="0"/>
            <w:iCs/>
            <w:color w:val="auto"/>
            <w:sz w:val="24"/>
            <w:szCs w:val="24"/>
          </w:rPr>
          <w:t xml:space="preserve">Perfil Profissiográfico Previdenciário </w:t>
        </w:r>
        <w:r w:rsidR="007C5F84">
          <w:rPr>
            <w:bCs/>
            <w:i w:val="0"/>
            <w:iCs/>
            <w:color w:val="auto"/>
            <w:sz w:val="24"/>
            <w:szCs w:val="24"/>
          </w:rPr>
          <w:t>(</w:t>
        </w:r>
      </w:ins>
      <w:r w:rsidRPr="009B47F2">
        <w:rPr>
          <w:bCs/>
          <w:i w:val="0"/>
          <w:iCs/>
          <w:color w:val="auto"/>
          <w:sz w:val="24"/>
          <w:szCs w:val="24"/>
        </w:rPr>
        <w:t>PPP</w:t>
      </w:r>
      <w:ins w:id="753" w:author="SPREV" w:date="2021-06-17T16:05:00Z">
        <w:r w:rsidR="007C5F84">
          <w:rPr>
            <w:bCs/>
            <w:i w:val="0"/>
            <w:iCs/>
            <w:color w:val="auto"/>
            <w:sz w:val="24"/>
            <w:szCs w:val="24"/>
          </w:rPr>
          <w:t>)</w:t>
        </w:r>
      </w:ins>
      <w:r w:rsidR="00106237" w:rsidRPr="009B47F2">
        <w:rPr>
          <w:bCs/>
          <w:i w:val="0"/>
          <w:iCs/>
          <w:color w:val="auto"/>
          <w:sz w:val="24"/>
          <w:szCs w:val="24"/>
        </w:rPr>
        <w:t xml:space="preserve"> das aposentadorias especiais. Ilustrou os problemas judiciais que estão enfrentando, devido à falta deste documento, que é importante para o trabalhador. Salientou que o PPP é de responsabilidade da empresa, contudo cabe ao trabalhador providenciar junta à empresa. Sugeriu que seja apresentado um encaminhamento, por parte do CNPS, para reduzir o número de judicialização. Referente ao Meu INSS, o </w:t>
      </w:r>
      <w:r w:rsidR="00106237" w:rsidRPr="00E9083B">
        <w:rPr>
          <w:b/>
          <w:bCs/>
          <w:i w:val="0"/>
          <w:iCs/>
          <w:color w:val="auto"/>
          <w:sz w:val="24"/>
          <w:szCs w:val="24"/>
          <w:rPrChange w:id="754" w:author="SPREV" w:date="2021-06-17T15:03:00Z">
            <w:rPr>
              <w:bCs/>
              <w:i w:val="0"/>
              <w:iCs/>
              <w:color w:val="auto"/>
              <w:sz w:val="24"/>
              <w:szCs w:val="24"/>
            </w:rPr>
          </w:rPrChange>
        </w:rPr>
        <w:t>Sr. José Tadeu Peixoto da Costa</w:t>
      </w:r>
      <w:r w:rsidR="00106237" w:rsidRPr="009B47F2">
        <w:rPr>
          <w:bCs/>
          <w:i w:val="0"/>
          <w:iCs/>
          <w:color w:val="auto"/>
          <w:sz w:val="24"/>
          <w:szCs w:val="24"/>
        </w:rPr>
        <w:t xml:space="preserve"> questionou se o sistema tem apresentado instabilidade. Relatou que alguns beneficiários não têm tido êxito para finalizar seu cadastro. Por fim, indagou, se o problema já foi solucionado. O Secretário de Previdência, o </w:t>
      </w:r>
      <w:r w:rsidR="00106237" w:rsidRPr="00EE05BD">
        <w:rPr>
          <w:b/>
          <w:bCs/>
          <w:i w:val="0"/>
          <w:iCs/>
          <w:color w:val="auto"/>
          <w:sz w:val="24"/>
          <w:szCs w:val="24"/>
          <w:rPrChange w:id="755" w:author="SPREV" w:date="2021-06-17T11:23:00Z">
            <w:rPr>
              <w:bCs/>
              <w:i w:val="0"/>
              <w:iCs/>
              <w:color w:val="auto"/>
              <w:sz w:val="24"/>
              <w:szCs w:val="24"/>
            </w:rPr>
          </w:rPrChange>
        </w:rPr>
        <w:t>Sr. Narlon Gutierre Nogueira</w:t>
      </w:r>
      <w:r w:rsidR="00106237" w:rsidRPr="009B47F2">
        <w:rPr>
          <w:bCs/>
          <w:i w:val="0"/>
          <w:iCs/>
          <w:color w:val="auto"/>
          <w:sz w:val="24"/>
          <w:szCs w:val="24"/>
        </w:rPr>
        <w:t xml:space="preserve">, prontamente, manifestou-se favorável para que seja atendida a sugestão do conselheiro Evandro José Morello, para que seja pautada a questão da análise documental dos auxílios por incapacidade na </w:t>
      </w:r>
      <w:r w:rsidR="0069400B" w:rsidRPr="009B47F2">
        <w:rPr>
          <w:bCs/>
          <w:i w:val="0"/>
          <w:iCs/>
          <w:color w:val="auto"/>
          <w:sz w:val="24"/>
          <w:szCs w:val="24"/>
        </w:rPr>
        <w:t xml:space="preserve">281ª Reunião Ordinária do CNPS. Solicitou que o conselheiro encaminhe suas dúvidas e esclarecimentos específicos acerca do tema, para que a equipe possa abordar também durante a exposição. Referente ao PPP, registrou que já iniciou a quarta fase de envios de eventos pelo </w:t>
      </w:r>
      <w:proofErr w:type="spellStart"/>
      <w:r w:rsidR="0069400B" w:rsidRPr="009B47F2">
        <w:rPr>
          <w:bCs/>
          <w:i w:val="0"/>
          <w:iCs/>
          <w:color w:val="auto"/>
          <w:sz w:val="24"/>
          <w:szCs w:val="24"/>
        </w:rPr>
        <w:t>eSocial</w:t>
      </w:r>
      <w:proofErr w:type="spellEnd"/>
      <w:r w:rsidR="0069400B" w:rsidRPr="009B47F2">
        <w:rPr>
          <w:bCs/>
          <w:i w:val="0"/>
          <w:iCs/>
          <w:color w:val="auto"/>
          <w:sz w:val="24"/>
          <w:szCs w:val="24"/>
        </w:rPr>
        <w:t xml:space="preserve">. Esclareceu que nesta fase são tratados os eventos de saúde e segurança do trabalhador. Informou que devido a uma dificuldade de adequação nos sistemas da DATAPREV, a qual poderia gerar prejuízos, a fase será iniciada no mês de outubro. Salientou que o cadastro do PPP será eletrônico, de forma que o próprio sistema irá gerar o documento para o segurado. Aclarou que a empresa irá acessar o sistema do </w:t>
      </w:r>
      <w:proofErr w:type="spellStart"/>
      <w:r w:rsidR="0069400B" w:rsidRPr="009B47F2">
        <w:rPr>
          <w:bCs/>
          <w:i w:val="0"/>
          <w:iCs/>
          <w:color w:val="auto"/>
          <w:sz w:val="24"/>
          <w:szCs w:val="24"/>
        </w:rPr>
        <w:t>eSocial</w:t>
      </w:r>
      <w:proofErr w:type="spellEnd"/>
      <w:r w:rsidR="0069400B" w:rsidRPr="009B47F2">
        <w:rPr>
          <w:bCs/>
          <w:i w:val="0"/>
          <w:iCs/>
          <w:color w:val="auto"/>
          <w:sz w:val="24"/>
          <w:szCs w:val="24"/>
        </w:rPr>
        <w:t xml:space="preserve"> e irá preencher um formulário com características do PPP, enviando as </w:t>
      </w:r>
      <w:r w:rsidR="0069400B" w:rsidRPr="00EE05BD">
        <w:rPr>
          <w:bCs/>
          <w:i w:val="0"/>
          <w:iCs/>
          <w:color w:val="auto"/>
          <w:sz w:val="24"/>
          <w:szCs w:val="24"/>
        </w:rPr>
        <w:t>informações</w:t>
      </w:r>
      <w:r w:rsidR="0069400B" w:rsidRPr="009B47F2">
        <w:rPr>
          <w:bCs/>
          <w:i w:val="0"/>
          <w:iCs/>
          <w:color w:val="auto"/>
          <w:sz w:val="24"/>
          <w:szCs w:val="24"/>
        </w:rPr>
        <w:t xml:space="preserve"> dos eventos, os quais serão reunidos pelo sistema, que gera o PPP.</w:t>
      </w:r>
      <w:r w:rsidR="008461A3" w:rsidRPr="009B47F2">
        <w:rPr>
          <w:bCs/>
          <w:i w:val="0"/>
          <w:iCs/>
          <w:color w:val="auto"/>
          <w:sz w:val="24"/>
          <w:szCs w:val="24"/>
        </w:rPr>
        <w:t xml:space="preserve"> Socializou a existência da minuta de portaria, que versa sobre o PPP eletrônico a partir das informações do </w:t>
      </w:r>
      <w:proofErr w:type="spellStart"/>
      <w:r w:rsidR="008461A3" w:rsidRPr="009B47F2">
        <w:rPr>
          <w:bCs/>
          <w:i w:val="0"/>
          <w:iCs/>
          <w:color w:val="auto"/>
          <w:sz w:val="24"/>
          <w:szCs w:val="24"/>
        </w:rPr>
        <w:t>eSocial</w:t>
      </w:r>
      <w:proofErr w:type="spellEnd"/>
      <w:r w:rsidR="008461A3" w:rsidRPr="009B47F2">
        <w:rPr>
          <w:bCs/>
          <w:i w:val="0"/>
          <w:iCs/>
          <w:color w:val="auto"/>
          <w:sz w:val="24"/>
          <w:szCs w:val="24"/>
        </w:rPr>
        <w:t xml:space="preserve">. Explicou que a publicação foi postergada, devido as adequações no cronograma e, informou que até o fim do mês de junho a portaria será publicada. O </w:t>
      </w:r>
      <w:r w:rsidR="008461A3" w:rsidRPr="00EE05BD">
        <w:rPr>
          <w:b/>
          <w:bCs/>
          <w:i w:val="0"/>
          <w:iCs/>
          <w:color w:val="auto"/>
          <w:sz w:val="24"/>
          <w:szCs w:val="24"/>
          <w:rPrChange w:id="756" w:author="SPREV" w:date="2021-06-17T11:23:00Z">
            <w:rPr>
              <w:bCs/>
              <w:i w:val="0"/>
              <w:iCs/>
              <w:color w:val="auto"/>
              <w:sz w:val="24"/>
              <w:szCs w:val="24"/>
            </w:rPr>
          </w:rPrChange>
        </w:rPr>
        <w:t xml:space="preserve">Sr. Alessandro Roosevelt Silva Ribeiro </w:t>
      </w:r>
      <w:r w:rsidR="008461A3" w:rsidRPr="009B47F2">
        <w:rPr>
          <w:bCs/>
          <w:i w:val="0"/>
          <w:iCs/>
          <w:color w:val="auto"/>
          <w:sz w:val="24"/>
          <w:szCs w:val="24"/>
        </w:rPr>
        <w:t xml:space="preserve">esclareceu que devido a um </w:t>
      </w:r>
      <w:r w:rsidR="008461A3" w:rsidRPr="009B47F2">
        <w:rPr>
          <w:bCs/>
          <w:i w:val="0"/>
          <w:iCs/>
          <w:color w:val="auto"/>
          <w:sz w:val="24"/>
          <w:szCs w:val="24"/>
        </w:rPr>
        <w:lastRenderedPageBreak/>
        <w:t xml:space="preserve">problema de comunicação do Meu INSS com o </w:t>
      </w:r>
      <w:ins w:id="757" w:author="SPREV" w:date="2021-06-17T16:07:00Z">
        <w:r w:rsidR="007C5F84" w:rsidRPr="007C5F84">
          <w:rPr>
            <w:bCs/>
            <w:i w:val="0"/>
            <w:iCs/>
            <w:color w:val="auto"/>
            <w:sz w:val="24"/>
            <w:szCs w:val="24"/>
          </w:rPr>
          <w:t xml:space="preserve">Cadastro Nacional de Informações Sociais </w:t>
        </w:r>
        <w:r w:rsidR="007C5F84">
          <w:rPr>
            <w:bCs/>
            <w:i w:val="0"/>
            <w:iCs/>
            <w:color w:val="auto"/>
            <w:sz w:val="24"/>
            <w:szCs w:val="24"/>
          </w:rPr>
          <w:t>(</w:t>
        </w:r>
      </w:ins>
      <w:r w:rsidR="008461A3" w:rsidRPr="009B47F2">
        <w:rPr>
          <w:bCs/>
          <w:i w:val="0"/>
          <w:iCs/>
          <w:color w:val="auto"/>
          <w:sz w:val="24"/>
          <w:szCs w:val="24"/>
        </w:rPr>
        <w:t>CNIS</w:t>
      </w:r>
      <w:ins w:id="758" w:author="SPREV" w:date="2021-06-17T16:07:00Z">
        <w:r w:rsidR="007C5F84">
          <w:rPr>
            <w:bCs/>
            <w:i w:val="0"/>
            <w:iCs/>
            <w:color w:val="auto"/>
            <w:sz w:val="24"/>
            <w:szCs w:val="24"/>
          </w:rPr>
          <w:t>)</w:t>
        </w:r>
      </w:ins>
      <w:r w:rsidR="008461A3" w:rsidRPr="009B47F2">
        <w:rPr>
          <w:bCs/>
          <w:i w:val="0"/>
          <w:iCs/>
          <w:color w:val="auto"/>
          <w:sz w:val="24"/>
          <w:szCs w:val="24"/>
        </w:rPr>
        <w:t xml:space="preserve">, impossibilitou o cadastramento de novas inscrições. Informou que o sistema já está normalizado e pediu que o conselheiro oriente as pessoas a fazerem o teste. O </w:t>
      </w:r>
      <w:r w:rsidR="008461A3" w:rsidRPr="00E9083B">
        <w:rPr>
          <w:b/>
          <w:bCs/>
          <w:i w:val="0"/>
          <w:iCs/>
          <w:color w:val="auto"/>
          <w:sz w:val="24"/>
          <w:szCs w:val="24"/>
          <w:rPrChange w:id="759" w:author="SPREV" w:date="2021-06-17T15:03:00Z">
            <w:rPr>
              <w:bCs/>
              <w:i w:val="0"/>
              <w:iCs/>
              <w:color w:val="auto"/>
              <w:sz w:val="24"/>
              <w:szCs w:val="24"/>
            </w:rPr>
          </w:rPrChange>
        </w:rPr>
        <w:t>Sr. Presidente</w:t>
      </w:r>
      <w:r w:rsidR="008461A3" w:rsidRPr="009B47F2">
        <w:rPr>
          <w:bCs/>
          <w:i w:val="0"/>
          <w:iCs/>
          <w:color w:val="auto"/>
          <w:sz w:val="24"/>
          <w:szCs w:val="24"/>
        </w:rPr>
        <w:t xml:space="preserve"> orientou que caso o problema persista, que o conselheiro comunique ao Conselho, através do grupo de </w:t>
      </w:r>
      <w:r w:rsidR="008461A3" w:rsidRPr="009B47F2">
        <w:rPr>
          <w:bCs/>
          <w:color w:val="auto"/>
          <w:sz w:val="24"/>
          <w:szCs w:val="24"/>
        </w:rPr>
        <w:t>WhatsApp.</w:t>
      </w:r>
      <w:r w:rsidR="008461A3" w:rsidRPr="009B47F2">
        <w:rPr>
          <w:bCs/>
          <w:i w:val="0"/>
          <w:iCs/>
          <w:color w:val="auto"/>
          <w:sz w:val="24"/>
          <w:szCs w:val="24"/>
        </w:rPr>
        <w:t xml:space="preserve"> A Secretária Executiva, </w:t>
      </w:r>
      <w:r w:rsidR="008461A3" w:rsidRPr="00EE05BD">
        <w:rPr>
          <w:b/>
          <w:bCs/>
          <w:i w:val="0"/>
          <w:iCs/>
          <w:color w:val="auto"/>
          <w:sz w:val="24"/>
          <w:szCs w:val="24"/>
          <w:rPrChange w:id="760" w:author="SPREV" w:date="2021-06-17T11:24:00Z">
            <w:rPr>
              <w:bCs/>
              <w:i w:val="0"/>
              <w:iCs/>
              <w:color w:val="auto"/>
              <w:sz w:val="24"/>
              <w:szCs w:val="24"/>
            </w:rPr>
          </w:rPrChange>
        </w:rPr>
        <w:t>Sra. Maria</w:t>
      </w:r>
      <w:r w:rsidR="008461A3" w:rsidRPr="00EE05BD">
        <w:rPr>
          <w:b/>
          <w:bCs/>
          <w:i w:val="0"/>
          <w:iCs/>
          <w:color w:val="auto"/>
          <w:sz w:val="24"/>
          <w:szCs w:val="24"/>
          <w:rPrChange w:id="761" w:author="SPREV" w:date="2021-06-17T11:23:00Z">
            <w:rPr>
              <w:bCs/>
              <w:i w:val="0"/>
              <w:iCs/>
              <w:color w:val="auto"/>
              <w:sz w:val="24"/>
              <w:szCs w:val="24"/>
            </w:rPr>
          </w:rPrChange>
        </w:rPr>
        <w:t xml:space="preserve"> </w:t>
      </w:r>
      <w:ins w:id="762" w:author="Larissa Claudia Lopes de Araujo - SPREV" w:date="2021-06-22T15:44:00Z">
        <w:r w:rsidR="00C95A9C">
          <w:rPr>
            <w:b/>
            <w:bCs/>
            <w:i w:val="0"/>
            <w:iCs/>
            <w:color w:val="auto"/>
            <w:sz w:val="24"/>
            <w:szCs w:val="24"/>
          </w:rPr>
          <w:t xml:space="preserve">França e Leite </w:t>
        </w:r>
      </w:ins>
      <w:r w:rsidR="008461A3" w:rsidRPr="00EE05BD">
        <w:rPr>
          <w:b/>
          <w:bCs/>
          <w:i w:val="0"/>
          <w:iCs/>
          <w:color w:val="auto"/>
          <w:sz w:val="24"/>
          <w:szCs w:val="24"/>
          <w:rPrChange w:id="763" w:author="SPREV" w:date="2021-06-17T11:23:00Z">
            <w:rPr>
              <w:bCs/>
              <w:i w:val="0"/>
              <w:iCs/>
              <w:color w:val="auto"/>
              <w:sz w:val="24"/>
              <w:szCs w:val="24"/>
            </w:rPr>
          </w:rPrChange>
        </w:rPr>
        <w:t>Velloso</w:t>
      </w:r>
      <w:r w:rsidR="008461A3" w:rsidRPr="009B47F2">
        <w:rPr>
          <w:bCs/>
          <w:i w:val="0"/>
          <w:iCs/>
          <w:color w:val="auto"/>
          <w:sz w:val="24"/>
          <w:szCs w:val="24"/>
        </w:rPr>
        <w:t xml:space="preserve">, comunicou as alterações no link de acesso ao site do CNPS. Explicou que foi criado um menu “Participação Social” e que os acessos para o </w:t>
      </w:r>
      <w:ins w:id="764" w:author="SPREV" w:date="2021-06-17T16:06:00Z">
        <w:r w:rsidR="007C5F84">
          <w:rPr>
            <w:bCs/>
            <w:i w:val="0"/>
            <w:iCs/>
            <w:color w:val="auto"/>
            <w:sz w:val="24"/>
            <w:szCs w:val="24"/>
          </w:rPr>
          <w:t xml:space="preserve">sítios eletrônicos do </w:t>
        </w:r>
      </w:ins>
      <w:r w:rsidR="008461A3" w:rsidRPr="009B47F2">
        <w:rPr>
          <w:bCs/>
          <w:i w:val="0"/>
          <w:iCs/>
          <w:color w:val="auto"/>
          <w:sz w:val="24"/>
          <w:szCs w:val="24"/>
        </w:rPr>
        <w:t>C</w:t>
      </w:r>
      <w:ins w:id="765" w:author="SPREV" w:date="2021-06-17T16:06:00Z">
        <w:r w:rsidR="007C5F84">
          <w:rPr>
            <w:bCs/>
            <w:i w:val="0"/>
            <w:iCs/>
            <w:color w:val="auto"/>
            <w:sz w:val="24"/>
            <w:szCs w:val="24"/>
          </w:rPr>
          <w:t xml:space="preserve">onselho </w:t>
        </w:r>
      </w:ins>
      <w:r w:rsidR="008461A3" w:rsidRPr="009B47F2">
        <w:rPr>
          <w:bCs/>
          <w:i w:val="0"/>
          <w:iCs/>
          <w:color w:val="auto"/>
          <w:sz w:val="24"/>
          <w:szCs w:val="24"/>
        </w:rPr>
        <w:t>N</w:t>
      </w:r>
      <w:ins w:id="766" w:author="SPREV" w:date="2021-06-17T16:06:00Z">
        <w:r w:rsidR="007C5F84">
          <w:rPr>
            <w:bCs/>
            <w:i w:val="0"/>
            <w:iCs/>
            <w:color w:val="auto"/>
            <w:sz w:val="24"/>
            <w:szCs w:val="24"/>
          </w:rPr>
          <w:t xml:space="preserve">acional de </w:t>
        </w:r>
      </w:ins>
      <w:r w:rsidR="008461A3" w:rsidRPr="009B47F2">
        <w:rPr>
          <w:bCs/>
          <w:i w:val="0"/>
          <w:iCs/>
          <w:color w:val="auto"/>
          <w:sz w:val="24"/>
          <w:szCs w:val="24"/>
        </w:rPr>
        <w:t>P</w:t>
      </w:r>
      <w:ins w:id="767" w:author="SPREV" w:date="2021-06-17T16:06:00Z">
        <w:r w:rsidR="007C5F84">
          <w:rPr>
            <w:bCs/>
            <w:i w:val="0"/>
            <w:iCs/>
            <w:color w:val="auto"/>
            <w:sz w:val="24"/>
            <w:szCs w:val="24"/>
          </w:rPr>
          <w:t xml:space="preserve">revidência </w:t>
        </w:r>
      </w:ins>
      <w:r w:rsidR="008461A3" w:rsidRPr="009B47F2">
        <w:rPr>
          <w:bCs/>
          <w:i w:val="0"/>
          <w:iCs/>
          <w:color w:val="auto"/>
          <w:sz w:val="24"/>
          <w:szCs w:val="24"/>
        </w:rPr>
        <w:t>S</w:t>
      </w:r>
      <w:ins w:id="768" w:author="SPREV" w:date="2021-06-17T16:06:00Z">
        <w:r w:rsidR="007C5F84">
          <w:rPr>
            <w:bCs/>
            <w:i w:val="0"/>
            <w:iCs/>
            <w:color w:val="auto"/>
            <w:sz w:val="24"/>
            <w:szCs w:val="24"/>
          </w:rPr>
          <w:t>ocial</w:t>
        </w:r>
      </w:ins>
      <w:r w:rsidR="008461A3" w:rsidRPr="009B47F2">
        <w:rPr>
          <w:bCs/>
          <w:i w:val="0"/>
          <w:iCs/>
          <w:color w:val="auto"/>
          <w:sz w:val="24"/>
          <w:szCs w:val="24"/>
        </w:rPr>
        <w:t xml:space="preserve"> e </w:t>
      </w:r>
      <w:ins w:id="769" w:author="SPREV" w:date="2021-06-17T16:06:00Z">
        <w:r w:rsidR="007C5F84" w:rsidRPr="009B47F2">
          <w:rPr>
            <w:bCs/>
            <w:i w:val="0"/>
            <w:iCs/>
            <w:color w:val="auto"/>
            <w:sz w:val="24"/>
            <w:szCs w:val="24"/>
          </w:rPr>
          <w:t>C</w:t>
        </w:r>
        <w:r w:rsidR="007C5F84">
          <w:rPr>
            <w:bCs/>
            <w:i w:val="0"/>
            <w:iCs/>
            <w:color w:val="auto"/>
            <w:sz w:val="24"/>
            <w:szCs w:val="24"/>
          </w:rPr>
          <w:t xml:space="preserve">onselho </w:t>
        </w:r>
        <w:r w:rsidR="007C5F84" w:rsidRPr="009B47F2">
          <w:rPr>
            <w:bCs/>
            <w:i w:val="0"/>
            <w:iCs/>
            <w:color w:val="auto"/>
            <w:sz w:val="24"/>
            <w:szCs w:val="24"/>
          </w:rPr>
          <w:t>N</w:t>
        </w:r>
        <w:r w:rsidR="007C5F84">
          <w:rPr>
            <w:bCs/>
            <w:i w:val="0"/>
            <w:iCs/>
            <w:color w:val="auto"/>
            <w:sz w:val="24"/>
            <w:szCs w:val="24"/>
          </w:rPr>
          <w:t xml:space="preserve">acional de </w:t>
        </w:r>
        <w:r w:rsidR="007C5F84" w:rsidRPr="009B47F2">
          <w:rPr>
            <w:bCs/>
            <w:i w:val="0"/>
            <w:iCs/>
            <w:color w:val="auto"/>
            <w:sz w:val="24"/>
            <w:szCs w:val="24"/>
          </w:rPr>
          <w:t>P</w:t>
        </w:r>
        <w:r w:rsidR="007C5F84">
          <w:rPr>
            <w:bCs/>
            <w:i w:val="0"/>
            <w:iCs/>
            <w:color w:val="auto"/>
            <w:sz w:val="24"/>
            <w:szCs w:val="24"/>
          </w:rPr>
          <w:t>revidência</w:t>
        </w:r>
        <w:r w:rsidR="007C5F84" w:rsidRPr="009B47F2">
          <w:rPr>
            <w:bCs/>
            <w:i w:val="0"/>
            <w:iCs/>
            <w:color w:val="auto"/>
            <w:sz w:val="24"/>
            <w:szCs w:val="24"/>
          </w:rPr>
          <w:t xml:space="preserve"> </w:t>
        </w:r>
        <w:r w:rsidR="007C5F84">
          <w:rPr>
            <w:bCs/>
            <w:i w:val="0"/>
            <w:iCs/>
            <w:color w:val="auto"/>
            <w:sz w:val="24"/>
            <w:szCs w:val="24"/>
          </w:rPr>
          <w:t>Complementar (</w:t>
        </w:r>
      </w:ins>
      <w:r w:rsidR="008461A3" w:rsidRPr="009B47F2">
        <w:rPr>
          <w:bCs/>
          <w:i w:val="0"/>
          <w:iCs/>
          <w:color w:val="auto"/>
          <w:sz w:val="24"/>
          <w:szCs w:val="24"/>
        </w:rPr>
        <w:t>CNPC</w:t>
      </w:r>
      <w:ins w:id="770" w:author="SPREV" w:date="2021-06-17T16:06:00Z">
        <w:r w:rsidR="007C5F84">
          <w:rPr>
            <w:bCs/>
            <w:i w:val="0"/>
            <w:iCs/>
            <w:color w:val="auto"/>
            <w:sz w:val="24"/>
            <w:szCs w:val="24"/>
          </w:rPr>
          <w:t>)</w:t>
        </w:r>
      </w:ins>
      <w:r w:rsidR="008461A3" w:rsidRPr="009B47F2">
        <w:rPr>
          <w:bCs/>
          <w:i w:val="0"/>
          <w:iCs/>
          <w:color w:val="auto"/>
          <w:sz w:val="24"/>
          <w:szCs w:val="24"/>
        </w:rPr>
        <w:t xml:space="preserve"> </w:t>
      </w:r>
      <w:r w:rsidR="0029610B" w:rsidRPr="009B47F2">
        <w:rPr>
          <w:bCs/>
          <w:i w:val="0"/>
          <w:iCs/>
          <w:color w:val="auto"/>
          <w:sz w:val="24"/>
          <w:szCs w:val="24"/>
        </w:rPr>
        <w:t xml:space="preserve">são feitos a partir deste ícone. O </w:t>
      </w:r>
      <w:r w:rsidR="0029610B" w:rsidRPr="00EE05BD">
        <w:rPr>
          <w:b/>
          <w:bCs/>
          <w:i w:val="0"/>
          <w:iCs/>
          <w:color w:val="auto"/>
          <w:sz w:val="24"/>
          <w:szCs w:val="24"/>
          <w:rPrChange w:id="771" w:author="SPREV" w:date="2021-06-17T11:24:00Z">
            <w:rPr>
              <w:bCs/>
              <w:i w:val="0"/>
              <w:iCs/>
              <w:color w:val="auto"/>
              <w:sz w:val="24"/>
              <w:szCs w:val="24"/>
            </w:rPr>
          </w:rPrChange>
        </w:rPr>
        <w:t xml:space="preserve">Sr. Narlon </w:t>
      </w:r>
      <w:ins w:id="772" w:author="Larissa Claudia Lopes de Araujo - SPREV" w:date="2021-06-22T15:44:00Z">
        <w:r w:rsidR="00C95A9C">
          <w:rPr>
            <w:b/>
            <w:bCs/>
            <w:i w:val="0"/>
            <w:iCs/>
            <w:color w:val="auto"/>
            <w:sz w:val="24"/>
            <w:szCs w:val="24"/>
          </w:rPr>
          <w:t xml:space="preserve">Gutierre </w:t>
        </w:r>
      </w:ins>
      <w:r w:rsidR="0029610B" w:rsidRPr="00EE05BD">
        <w:rPr>
          <w:b/>
          <w:bCs/>
          <w:i w:val="0"/>
          <w:iCs/>
          <w:color w:val="auto"/>
          <w:sz w:val="24"/>
          <w:szCs w:val="24"/>
          <w:rPrChange w:id="773" w:author="SPREV" w:date="2021-06-17T11:24:00Z">
            <w:rPr>
              <w:bCs/>
              <w:i w:val="0"/>
              <w:iCs/>
              <w:color w:val="auto"/>
              <w:sz w:val="24"/>
              <w:szCs w:val="24"/>
            </w:rPr>
          </w:rPrChange>
        </w:rPr>
        <w:t>Nogueira</w:t>
      </w:r>
      <w:del w:id="774" w:author="Larissa Claudia Lopes de Araujo - SPREV" w:date="2021-06-22T15:44:00Z">
        <w:r w:rsidR="0029610B" w:rsidRPr="00EE05BD" w:rsidDel="00C95A9C">
          <w:rPr>
            <w:b/>
            <w:bCs/>
            <w:i w:val="0"/>
            <w:iCs/>
            <w:color w:val="auto"/>
            <w:sz w:val="24"/>
            <w:szCs w:val="24"/>
            <w:rPrChange w:id="775" w:author="SPREV" w:date="2021-06-17T11:24:00Z">
              <w:rPr>
                <w:bCs/>
                <w:i w:val="0"/>
                <w:iCs/>
                <w:color w:val="auto"/>
                <w:sz w:val="24"/>
                <w:szCs w:val="24"/>
              </w:rPr>
            </w:rPrChange>
          </w:rPr>
          <w:delText xml:space="preserve"> Gutierr</w:delText>
        </w:r>
        <w:r w:rsidR="0029610B" w:rsidRPr="009B47F2" w:rsidDel="00C95A9C">
          <w:rPr>
            <w:bCs/>
            <w:i w:val="0"/>
            <w:iCs/>
            <w:color w:val="auto"/>
            <w:sz w:val="24"/>
            <w:szCs w:val="24"/>
          </w:rPr>
          <w:delText>e</w:delText>
        </w:r>
      </w:del>
      <w:r w:rsidR="0029610B" w:rsidRPr="009B47F2">
        <w:rPr>
          <w:bCs/>
          <w:i w:val="0"/>
          <w:iCs/>
          <w:color w:val="auto"/>
          <w:sz w:val="24"/>
          <w:szCs w:val="24"/>
        </w:rPr>
        <w:t xml:space="preserve"> esclareceu que essas reformulações ocorreram na página da Secretaria de Previdência, com o objetivo de facilitar o acesso </w:t>
      </w:r>
      <w:r w:rsidR="007A014F" w:rsidRPr="009B47F2">
        <w:rPr>
          <w:bCs/>
          <w:i w:val="0"/>
          <w:iCs/>
          <w:color w:val="auto"/>
          <w:sz w:val="24"/>
          <w:szCs w:val="24"/>
        </w:rPr>
        <w:t>às informações</w:t>
      </w:r>
      <w:r w:rsidR="0029610B" w:rsidRPr="009B47F2">
        <w:rPr>
          <w:bCs/>
          <w:i w:val="0"/>
          <w:iCs/>
          <w:color w:val="auto"/>
          <w:sz w:val="24"/>
          <w:szCs w:val="24"/>
        </w:rPr>
        <w:t xml:space="preserve">. </w:t>
      </w:r>
      <w:del w:id="776" w:author="Larissa Claudia Lopes de Araujo - SPREV" w:date="2021-06-22T15:45:00Z">
        <w:r w:rsidR="0029610B" w:rsidRPr="009B47F2" w:rsidDel="00C95A9C">
          <w:rPr>
            <w:bCs/>
            <w:i w:val="0"/>
            <w:iCs/>
            <w:color w:val="auto"/>
            <w:sz w:val="24"/>
            <w:szCs w:val="24"/>
          </w:rPr>
          <w:delText xml:space="preserve">Referente a tramitação dos recursos administrativos na juntas e nas Câmaras, </w:delText>
        </w:r>
      </w:del>
      <w:r w:rsidR="0029610B" w:rsidRPr="009B47F2">
        <w:rPr>
          <w:bCs/>
          <w:i w:val="0"/>
          <w:iCs/>
          <w:color w:val="auto"/>
          <w:sz w:val="24"/>
          <w:szCs w:val="24"/>
        </w:rPr>
        <w:t xml:space="preserve">O </w:t>
      </w:r>
      <w:r w:rsidR="0029610B" w:rsidRPr="00AF0705">
        <w:rPr>
          <w:b/>
          <w:bCs/>
          <w:i w:val="0"/>
          <w:iCs/>
          <w:color w:val="auto"/>
          <w:sz w:val="24"/>
          <w:szCs w:val="24"/>
          <w:rPrChange w:id="777" w:author="SPREV" w:date="2021-06-17T11:16:00Z">
            <w:rPr>
              <w:bCs/>
              <w:i w:val="0"/>
              <w:iCs/>
              <w:color w:val="auto"/>
              <w:sz w:val="24"/>
              <w:szCs w:val="24"/>
            </w:rPr>
          </w:rPrChange>
        </w:rPr>
        <w:t>Sr. Dionizio Martins de Macedo Filho</w:t>
      </w:r>
      <w:r w:rsidR="0029610B" w:rsidRPr="009B47F2">
        <w:rPr>
          <w:bCs/>
          <w:i w:val="0"/>
          <w:iCs/>
          <w:color w:val="auto"/>
          <w:sz w:val="24"/>
          <w:szCs w:val="24"/>
        </w:rPr>
        <w:t xml:space="preserve"> reiterou sua proposta, </w:t>
      </w:r>
      <w:ins w:id="778" w:author="Larissa Claudia Lopes de Araujo - SPREV" w:date="2021-06-22T15:45:00Z">
        <w:r w:rsidR="00C95A9C">
          <w:rPr>
            <w:bCs/>
            <w:i w:val="0"/>
            <w:iCs/>
            <w:color w:val="auto"/>
            <w:sz w:val="24"/>
            <w:szCs w:val="24"/>
          </w:rPr>
          <w:t>d</w:t>
        </w:r>
      </w:ins>
      <w:del w:id="779" w:author="Larissa Claudia Lopes de Araujo - SPREV" w:date="2021-06-22T15:45:00Z">
        <w:r w:rsidR="0029610B" w:rsidRPr="009B47F2" w:rsidDel="00C95A9C">
          <w:rPr>
            <w:bCs/>
            <w:i w:val="0"/>
            <w:iCs/>
            <w:color w:val="auto"/>
            <w:sz w:val="24"/>
            <w:szCs w:val="24"/>
          </w:rPr>
          <w:delText>s</w:delText>
        </w:r>
      </w:del>
      <w:r w:rsidR="0029610B" w:rsidRPr="009B47F2">
        <w:rPr>
          <w:bCs/>
          <w:i w:val="0"/>
          <w:iCs/>
          <w:color w:val="auto"/>
          <w:sz w:val="24"/>
          <w:szCs w:val="24"/>
        </w:rPr>
        <w:t>e convidar um representante d</w:t>
      </w:r>
      <w:ins w:id="780" w:author="SPREV" w:date="2021-06-17T16:08:00Z">
        <w:r w:rsidR="007C5F84">
          <w:rPr>
            <w:bCs/>
            <w:i w:val="0"/>
            <w:iCs/>
            <w:color w:val="auto"/>
            <w:sz w:val="24"/>
            <w:szCs w:val="24"/>
          </w:rPr>
          <w:t>o</w:t>
        </w:r>
      </w:ins>
      <w:del w:id="781" w:author="SPREV" w:date="2021-06-17T16:08:00Z">
        <w:r w:rsidR="0029610B" w:rsidRPr="009B47F2" w:rsidDel="007C5F84">
          <w:rPr>
            <w:bCs/>
            <w:i w:val="0"/>
            <w:iCs/>
            <w:color w:val="auto"/>
            <w:sz w:val="24"/>
            <w:szCs w:val="24"/>
          </w:rPr>
          <w:delText>a</w:delText>
        </w:r>
      </w:del>
      <w:r w:rsidR="0029610B" w:rsidRPr="009B47F2">
        <w:rPr>
          <w:bCs/>
          <w:i w:val="0"/>
          <w:iCs/>
          <w:color w:val="auto"/>
          <w:sz w:val="24"/>
          <w:szCs w:val="24"/>
        </w:rPr>
        <w:t xml:space="preserve"> </w:t>
      </w:r>
      <w:del w:id="782" w:author="SPREV" w:date="2021-06-17T16:08:00Z">
        <w:r w:rsidR="0029610B" w:rsidRPr="009B47F2" w:rsidDel="007C5F84">
          <w:rPr>
            <w:bCs/>
            <w:i w:val="0"/>
            <w:iCs/>
            <w:color w:val="auto"/>
            <w:sz w:val="24"/>
            <w:szCs w:val="24"/>
          </w:rPr>
          <w:delText xml:space="preserve">Câmara </w:delText>
        </w:r>
      </w:del>
      <w:ins w:id="783" w:author="SPREV" w:date="2021-06-17T16:08:00Z">
        <w:r w:rsidR="007C5F84" w:rsidRPr="009B47F2">
          <w:rPr>
            <w:bCs/>
            <w:i w:val="0"/>
            <w:iCs/>
            <w:color w:val="auto"/>
            <w:sz w:val="24"/>
            <w:szCs w:val="24"/>
          </w:rPr>
          <w:t>C</w:t>
        </w:r>
        <w:r w:rsidR="007C5F84">
          <w:rPr>
            <w:bCs/>
            <w:i w:val="0"/>
            <w:iCs/>
            <w:color w:val="auto"/>
            <w:sz w:val="24"/>
            <w:szCs w:val="24"/>
          </w:rPr>
          <w:t>onselho</w:t>
        </w:r>
        <w:r w:rsidR="007C5F84" w:rsidRPr="009B47F2">
          <w:rPr>
            <w:bCs/>
            <w:i w:val="0"/>
            <w:iCs/>
            <w:color w:val="auto"/>
            <w:sz w:val="24"/>
            <w:szCs w:val="24"/>
          </w:rPr>
          <w:t xml:space="preserve"> </w:t>
        </w:r>
      </w:ins>
      <w:r w:rsidR="0029610B" w:rsidRPr="009B47F2">
        <w:rPr>
          <w:bCs/>
          <w:i w:val="0"/>
          <w:iCs/>
          <w:color w:val="auto"/>
          <w:sz w:val="24"/>
          <w:szCs w:val="24"/>
        </w:rPr>
        <w:t xml:space="preserve">de Recursos da Previdência </w:t>
      </w:r>
      <w:ins w:id="784" w:author="SPREV" w:date="2021-06-17T16:08:00Z">
        <w:r w:rsidR="007C5F84">
          <w:rPr>
            <w:bCs/>
            <w:i w:val="0"/>
            <w:iCs/>
            <w:color w:val="auto"/>
            <w:sz w:val="24"/>
            <w:szCs w:val="24"/>
          </w:rPr>
          <w:t>Social</w:t>
        </w:r>
      </w:ins>
      <w:del w:id="785" w:author="SPREV" w:date="2021-06-17T16:08:00Z">
        <w:r w:rsidR="0029610B" w:rsidRPr="009B47F2" w:rsidDel="007C5F84">
          <w:rPr>
            <w:bCs/>
            <w:i w:val="0"/>
            <w:iCs/>
            <w:color w:val="auto"/>
            <w:sz w:val="24"/>
            <w:szCs w:val="24"/>
          </w:rPr>
          <w:delText>Complementar</w:delText>
        </w:r>
      </w:del>
      <w:ins w:id="786" w:author="SPREV" w:date="2021-06-17T16:08:00Z">
        <w:r w:rsidR="007C5F84">
          <w:rPr>
            <w:bCs/>
            <w:i w:val="0"/>
            <w:iCs/>
            <w:color w:val="auto"/>
            <w:sz w:val="24"/>
            <w:szCs w:val="24"/>
          </w:rPr>
          <w:t xml:space="preserve"> (CRPS)</w:t>
        </w:r>
      </w:ins>
      <w:r w:rsidR="0029610B" w:rsidRPr="009B47F2">
        <w:rPr>
          <w:bCs/>
          <w:i w:val="0"/>
          <w:iCs/>
          <w:color w:val="auto"/>
          <w:sz w:val="24"/>
          <w:szCs w:val="24"/>
        </w:rPr>
        <w:t xml:space="preserve"> para esclarecimentos sobre os trabalhos, em decorrência dos prazos em que os recursos </w:t>
      </w:r>
      <w:ins w:id="787" w:author="Larissa Claudia Lopes de Araujo - SPREV" w:date="2021-06-22T15:45:00Z">
        <w:r w:rsidR="00C95A9C">
          <w:rPr>
            <w:bCs/>
            <w:i w:val="0"/>
            <w:iCs/>
            <w:color w:val="auto"/>
            <w:sz w:val="24"/>
            <w:szCs w:val="24"/>
          </w:rPr>
          <w:t xml:space="preserve">administrativos </w:t>
        </w:r>
      </w:ins>
      <w:r w:rsidR="0029610B" w:rsidRPr="009B47F2">
        <w:rPr>
          <w:bCs/>
          <w:i w:val="0"/>
          <w:iCs/>
          <w:color w:val="auto"/>
          <w:sz w:val="24"/>
          <w:szCs w:val="24"/>
        </w:rPr>
        <w:t>estão sendo julgados</w:t>
      </w:r>
      <w:ins w:id="788" w:author="Larissa Claudia Lopes de Araujo - SPREV" w:date="2021-06-22T15:45:00Z">
        <w:r w:rsidR="00C95A9C">
          <w:rPr>
            <w:bCs/>
            <w:i w:val="0"/>
            <w:iCs/>
            <w:color w:val="auto"/>
            <w:sz w:val="24"/>
            <w:szCs w:val="24"/>
          </w:rPr>
          <w:t xml:space="preserve"> </w:t>
        </w:r>
        <w:r w:rsidR="00C95A9C" w:rsidRPr="009B47F2">
          <w:rPr>
            <w:bCs/>
            <w:i w:val="0"/>
            <w:iCs/>
            <w:color w:val="auto"/>
            <w:sz w:val="24"/>
            <w:szCs w:val="24"/>
          </w:rPr>
          <w:t>na juntas e nas Câmaras</w:t>
        </w:r>
        <w:r w:rsidR="00C95A9C">
          <w:rPr>
            <w:bCs/>
            <w:i w:val="0"/>
            <w:iCs/>
            <w:color w:val="auto"/>
            <w:sz w:val="24"/>
            <w:szCs w:val="24"/>
          </w:rPr>
          <w:t xml:space="preserve"> do CRPS.</w:t>
        </w:r>
      </w:ins>
      <w:del w:id="789" w:author="Larissa Claudia Lopes de Araujo - SPREV" w:date="2021-06-22T15:45:00Z">
        <w:r w:rsidR="0029610B" w:rsidRPr="009B47F2" w:rsidDel="00C95A9C">
          <w:rPr>
            <w:bCs/>
            <w:i w:val="0"/>
            <w:iCs/>
            <w:color w:val="auto"/>
            <w:sz w:val="24"/>
            <w:szCs w:val="24"/>
          </w:rPr>
          <w:delText>.</w:delText>
        </w:r>
      </w:del>
      <w:r w:rsidR="0029610B" w:rsidRPr="009B47F2">
        <w:rPr>
          <w:bCs/>
          <w:i w:val="0"/>
          <w:iCs/>
          <w:color w:val="auto"/>
          <w:sz w:val="24"/>
          <w:szCs w:val="24"/>
        </w:rPr>
        <w:t xml:space="preserve"> O </w:t>
      </w:r>
      <w:r w:rsidR="0029610B" w:rsidRPr="00AF0705">
        <w:rPr>
          <w:b/>
          <w:bCs/>
          <w:i w:val="0"/>
          <w:iCs/>
          <w:color w:val="auto"/>
          <w:sz w:val="24"/>
          <w:szCs w:val="24"/>
          <w:rPrChange w:id="790" w:author="SPREV" w:date="2021-06-17T11:16:00Z">
            <w:rPr>
              <w:bCs/>
              <w:i w:val="0"/>
              <w:iCs/>
              <w:color w:val="auto"/>
              <w:sz w:val="24"/>
              <w:szCs w:val="24"/>
            </w:rPr>
          </w:rPrChange>
        </w:rPr>
        <w:t>Sr. Presidente</w:t>
      </w:r>
      <w:r w:rsidR="0029610B" w:rsidRPr="009B47F2">
        <w:rPr>
          <w:bCs/>
          <w:i w:val="0"/>
          <w:iCs/>
          <w:color w:val="auto"/>
          <w:sz w:val="24"/>
          <w:szCs w:val="24"/>
        </w:rPr>
        <w:t xml:space="preserve"> informou que a secretaria do Conselho irá encaminhar um e-mail, solicitando a indicação dos representantes para os membros do Grupo de Trabalho do Consignado.</w:t>
      </w:r>
      <w:del w:id="791" w:author="Larissa Claudia Lopes de Araujo - SPREV" w:date="2021-06-22T15:46:00Z">
        <w:r w:rsidR="0029610B" w:rsidRPr="009B47F2" w:rsidDel="00C95A9C">
          <w:rPr>
            <w:bCs/>
            <w:i w:val="0"/>
            <w:iCs/>
            <w:color w:val="auto"/>
            <w:sz w:val="24"/>
            <w:szCs w:val="24"/>
          </w:rPr>
          <w:delText xml:space="preserve"> Esclareceu que o e-mail, é uma provocação.</w:delText>
        </w:r>
      </w:del>
    </w:p>
    <w:p w14:paraId="54D5C8B9" w14:textId="4865A587" w:rsidR="00504C7F" w:rsidRPr="009B47F2" w:rsidRDefault="00504C7F" w:rsidP="008346F2">
      <w:pPr>
        <w:tabs>
          <w:tab w:val="left" w:pos="1845"/>
        </w:tabs>
        <w:spacing w:after="0"/>
        <w:ind w:left="-5" w:right="0" w:hanging="11"/>
        <w:rPr>
          <w:b/>
          <w:i w:val="0"/>
          <w:iCs/>
          <w:color w:val="auto"/>
          <w:sz w:val="24"/>
          <w:szCs w:val="24"/>
        </w:rPr>
      </w:pPr>
      <w:r w:rsidRPr="009B47F2">
        <w:rPr>
          <w:b/>
          <w:i w:val="0"/>
          <w:iCs/>
          <w:color w:val="auto"/>
          <w:sz w:val="24"/>
          <w:szCs w:val="24"/>
        </w:rPr>
        <w:t xml:space="preserve">VI – ENCERRAMENTO  </w:t>
      </w:r>
    </w:p>
    <w:p w14:paraId="49772069" w14:textId="7F9EA00E" w:rsidR="000B7DF7" w:rsidRPr="00504C7F" w:rsidRDefault="00504C7F" w:rsidP="005342B2">
      <w:pPr>
        <w:suppressLineNumbers/>
        <w:spacing w:after="0"/>
        <w:ind w:left="-5" w:right="0"/>
        <w:rPr>
          <w:i w:val="0"/>
          <w:color w:val="FF0000"/>
          <w:sz w:val="24"/>
          <w:szCs w:val="24"/>
        </w:rPr>
      </w:pPr>
      <w:r w:rsidRPr="009B47F2">
        <w:rPr>
          <w:i w:val="0"/>
          <w:color w:val="auto"/>
          <w:sz w:val="24"/>
          <w:szCs w:val="24"/>
        </w:rPr>
        <w:t>Finalizados os itens da pauta</w:t>
      </w:r>
      <w:r w:rsidR="00511153" w:rsidRPr="009B47F2">
        <w:rPr>
          <w:i w:val="0"/>
          <w:color w:val="auto"/>
          <w:sz w:val="24"/>
          <w:szCs w:val="24"/>
        </w:rPr>
        <w:t xml:space="preserve"> e </w:t>
      </w:r>
      <w:r w:rsidR="00280461" w:rsidRPr="009B47F2">
        <w:rPr>
          <w:i w:val="0"/>
          <w:color w:val="auto"/>
          <w:sz w:val="24"/>
          <w:szCs w:val="24"/>
        </w:rPr>
        <w:t>nada mais havendo a tratar</w:t>
      </w:r>
      <w:r w:rsidR="0088128D" w:rsidRPr="009B47F2">
        <w:rPr>
          <w:i w:val="0"/>
          <w:color w:val="auto"/>
          <w:sz w:val="24"/>
          <w:szCs w:val="24"/>
        </w:rPr>
        <w:t>,</w:t>
      </w:r>
      <w:r w:rsidR="006B3CE1" w:rsidRPr="009B47F2">
        <w:rPr>
          <w:i w:val="0"/>
          <w:color w:val="auto"/>
          <w:sz w:val="24"/>
          <w:szCs w:val="24"/>
        </w:rPr>
        <w:t xml:space="preserve"> o </w:t>
      </w:r>
      <w:r w:rsidR="006B3CE1" w:rsidRPr="00EE05BD">
        <w:rPr>
          <w:b/>
          <w:i w:val="0"/>
          <w:color w:val="auto"/>
          <w:sz w:val="24"/>
          <w:szCs w:val="24"/>
          <w:rPrChange w:id="792" w:author="SPREV" w:date="2021-06-17T11:22:00Z">
            <w:rPr>
              <w:i w:val="0"/>
              <w:color w:val="auto"/>
              <w:sz w:val="24"/>
              <w:szCs w:val="24"/>
            </w:rPr>
          </w:rPrChange>
        </w:rPr>
        <w:t xml:space="preserve">Sr. </w:t>
      </w:r>
      <w:r w:rsidR="00CB09C6" w:rsidRPr="00EE05BD">
        <w:rPr>
          <w:b/>
          <w:i w:val="0"/>
          <w:color w:val="auto"/>
          <w:sz w:val="24"/>
          <w:szCs w:val="24"/>
          <w:rPrChange w:id="793" w:author="SPREV" w:date="2021-06-17T11:22:00Z">
            <w:rPr>
              <w:i w:val="0"/>
              <w:color w:val="auto"/>
              <w:sz w:val="24"/>
              <w:szCs w:val="24"/>
            </w:rPr>
          </w:rPrChange>
        </w:rPr>
        <w:t>Presidente</w:t>
      </w:r>
      <w:r w:rsidRPr="009B47F2">
        <w:rPr>
          <w:i w:val="0"/>
          <w:color w:val="auto"/>
          <w:sz w:val="24"/>
          <w:szCs w:val="24"/>
        </w:rPr>
        <w:t xml:space="preserve"> </w:t>
      </w:r>
      <w:r w:rsidR="006B3CE1" w:rsidRPr="009B47F2">
        <w:rPr>
          <w:i w:val="0"/>
          <w:color w:val="auto"/>
          <w:sz w:val="24"/>
          <w:szCs w:val="24"/>
        </w:rPr>
        <w:t xml:space="preserve">deu </w:t>
      </w:r>
      <w:r w:rsidRPr="009B47F2">
        <w:rPr>
          <w:i w:val="0"/>
          <w:color w:val="auto"/>
          <w:sz w:val="24"/>
          <w:szCs w:val="24"/>
        </w:rPr>
        <w:t>por encerrada a 2</w:t>
      </w:r>
      <w:r w:rsidR="0015246D" w:rsidRPr="009B47F2">
        <w:rPr>
          <w:i w:val="0"/>
          <w:color w:val="auto"/>
          <w:sz w:val="24"/>
          <w:szCs w:val="24"/>
        </w:rPr>
        <w:t>80</w:t>
      </w:r>
      <w:r w:rsidRPr="009B47F2">
        <w:rPr>
          <w:i w:val="0"/>
          <w:color w:val="auto"/>
          <w:sz w:val="24"/>
          <w:szCs w:val="24"/>
        </w:rPr>
        <w:t>ª Reunião Ordinária do Conselho Nacional de Previdência Social – CNPS.</w:t>
      </w:r>
    </w:p>
    <w:sectPr w:rsidR="000B7DF7" w:rsidRPr="00504C7F" w:rsidSect="002E6D39">
      <w:footerReference w:type="even" r:id="rId9"/>
      <w:footerReference w:type="default" r:id="rId10"/>
      <w:footerReference w:type="first" r:id="rId11"/>
      <w:pgSz w:w="12240" w:h="15840"/>
      <w:pgMar w:top="1134" w:right="851" w:bottom="851" w:left="851"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15FA7C6" w14:textId="77777777" w:rsidR="00676E7A" w:rsidRDefault="00676E7A">
      <w:pPr>
        <w:spacing w:after="0" w:line="240" w:lineRule="auto"/>
      </w:pPr>
      <w:r>
        <w:separator/>
      </w:r>
    </w:p>
  </w:endnote>
  <w:endnote w:type="continuationSeparator" w:id="0">
    <w:p w14:paraId="63ABD3A7" w14:textId="77777777" w:rsidR="00676E7A" w:rsidRDefault="00676E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0FC0BA" w14:textId="77777777" w:rsidR="00676E7A" w:rsidRDefault="00676E7A">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676E7A" w:rsidRDefault="00676E7A">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4789E" w14:textId="77777777" w:rsidR="00676E7A" w:rsidRDefault="00676E7A">
    <w:pPr>
      <w:pStyle w:val="Rodap"/>
      <w:jc w:val="center"/>
      <w:rPr>
        <w:rFonts w:ascii="Arial" w:hAnsi="Arial" w:cs="Arial"/>
        <w:color w:val="D9D9D9" w:themeColor="background1" w:themeShade="D9"/>
        <w:sz w:val="10"/>
        <w:szCs w:val="10"/>
      </w:rPr>
    </w:pPr>
  </w:p>
  <w:p w14:paraId="3FD808A8" w14:textId="77777777" w:rsidR="00676E7A" w:rsidRDefault="00676E7A">
    <w:pPr>
      <w:pStyle w:val="Rodap"/>
      <w:jc w:val="center"/>
      <w:rPr>
        <w:rFonts w:ascii="Arial" w:hAnsi="Arial" w:cs="Arial"/>
        <w:color w:val="D9D9D9" w:themeColor="background1" w:themeShade="D9"/>
        <w:sz w:val="10"/>
        <w:szCs w:val="10"/>
      </w:rPr>
    </w:pPr>
  </w:p>
  <w:p w14:paraId="2B720EB9" w14:textId="01211E84" w:rsidR="00676E7A" w:rsidRPr="007A014F" w:rsidRDefault="00676E7A">
    <w:pPr>
      <w:pStyle w:val="Rodap"/>
      <w:jc w:val="center"/>
      <w:rPr>
        <w:rFonts w:ascii="Arial" w:hAnsi="Arial" w:cs="Arial"/>
        <w:color w:val="D9D9D9" w:themeColor="background1" w:themeShade="D9"/>
        <w:sz w:val="18"/>
        <w:szCs w:val="18"/>
      </w:rPr>
    </w:pPr>
    <w:r w:rsidRPr="007A014F">
      <w:rPr>
        <w:rFonts w:ascii="Arial" w:hAnsi="Arial" w:cs="Arial"/>
        <w:color w:val="D9D9D9" w:themeColor="background1" w:themeShade="D9"/>
        <w:sz w:val="18"/>
        <w:szCs w:val="18"/>
      </w:rPr>
      <w:t xml:space="preserve">Ata da 280ª Reunião Ordinária do CNPS – Pág. </w:t>
    </w:r>
    <w:sdt>
      <w:sdtPr>
        <w:rPr>
          <w:rFonts w:ascii="Arial" w:hAnsi="Arial" w:cs="Arial"/>
          <w:color w:val="D9D9D9" w:themeColor="background1" w:themeShade="D9"/>
          <w:sz w:val="18"/>
          <w:szCs w:val="18"/>
        </w:rPr>
        <w:id w:val="-1198232965"/>
        <w:docPartObj>
          <w:docPartGallery w:val="Page Numbers (Bottom of Page)"/>
          <w:docPartUnique/>
        </w:docPartObj>
      </w:sdtPr>
      <w:sdtContent>
        <w:r w:rsidRPr="007A014F">
          <w:rPr>
            <w:rFonts w:ascii="Arial" w:hAnsi="Arial" w:cs="Arial"/>
            <w:color w:val="D9D9D9" w:themeColor="background1" w:themeShade="D9"/>
            <w:sz w:val="18"/>
            <w:szCs w:val="18"/>
          </w:rPr>
          <w:fldChar w:fldCharType="begin"/>
        </w:r>
        <w:r w:rsidRPr="007A014F">
          <w:rPr>
            <w:rFonts w:ascii="Arial" w:hAnsi="Arial" w:cs="Arial"/>
            <w:color w:val="D9D9D9" w:themeColor="background1" w:themeShade="D9"/>
            <w:sz w:val="18"/>
            <w:szCs w:val="18"/>
          </w:rPr>
          <w:instrText>PAGE   \* MERGEFORMAT</w:instrText>
        </w:r>
        <w:r w:rsidRPr="007A014F">
          <w:rPr>
            <w:rFonts w:ascii="Arial" w:hAnsi="Arial" w:cs="Arial"/>
            <w:color w:val="D9D9D9" w:themeColor="background1" w:themeShade="D9"/>
            <w:sz w:val="18"/>
            <w:szCs w:val="18"/>
          </w:rPr>
          <w:fldChar w:fldCharType="separate"/>
        </w:r>
        <w:r>
          <w:rPr>
            <w:rFonts w:ascii="Arial" w:hAnsi="Arial" w:cs="Arial"/>
            <w:noProof/>
            <w:color w:val="D9D9D9" w:themeColor="background1" w:themeShade="D9"/>
            <w:sz w:val="18"/>
            <w:szCs w:val="18"/>
          </w:rPr>
          <w:t>14</w:t>
        </w:r>
        <w:r w:rsidRPr="007A014F">
          <w:rPr>
            <w:rFonts w:ascii="Arial" w:hAnsi="Arial" w:cs="Arial"/>
            <w:color w:val="D9D9D9" w:themeColor="background1" w:themeShade="D9"/>
            <w:sz w:val="18"/>
            <w:szCs w:val="18"/>
          </w:rPr>
          <w:fldChar w:fldCharType="end"/>
        </w:r>
      </w:sdtContent>
    </w:sdt>
  </w:p>
  <w:p w14:paraId="0642801D" w14:textId="2149BE9D" w:rsidR="00676E7A" w:rsidRPr="006B3CE1" w:rsidRDefault="00676E7A">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3C1D99" w14:textId="77777777" w:rsidR="00676E7A" w:rsidRDefault="00676E7A">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676E7A" w:rsidRDefault="00676E7A">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48B13C" w14:textId="77777777" w:rsidR="00676E7A" w:rsidRDefault="00676E7A">
      <w:pPr>
        <w:spacing w:after="0" w:line="240" w:lineRule="auto"/>
      </w:pPr>
      <w:r>
        <w:separator/>
      </w:r>
    </w:p>
  </w:footnote>
  <w:footnote w:type="continuationSeparator" w:id="0">
    <w:p w14:paraId="0192B260" w14:textId="77777777" w:rsidR="00676E7A" w:rsidRDefault="00676E7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SPREV">
    <w15:presenceInfo w15:providerId="None" w15:userId="SPREV"/>
  </w15:person>
  <w15:person w15:author="Larissa Claudia Lopes de Araujo - SPREV">
    <w15:presenceInfo w15:providerId="AD" w15:userId="S::larissa.araujo@economia.gov.br::86418a43-c5d3-4689-97c9-e0ab64c8eb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1"/>
  <w:activeWritingStyle w:appName="MSWord" w:lang="pt-BR" w:vendorID="64" w:dllVersion="6" w:nlCheck="1" w:checkStyle="0"/>
  <w:activeWritingStyle w:appName="MSWord" w:lang="pt-BR" w:vendorID="64" w:dllVersion="0" w:nlCheck="1" w:checkStyle="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4D3"/>
    <w:rsid w:val="0000283A"/>
    <w:rsid w:val="000032AC"/>
    <w:rsid w:val="000033FA"/>
    <w:rsid w:val="0000401F"/>
    <w:rsid w:val="00004586"/>
    <w:rsid w:val="0000776E"/>
    <w:rsid w:val="000133A7"/>
    <w:rsid w:val="00013C67"/>
    <w:rsid w:val="00013DCC"/>
    <w:rsid w:val="00016B09"/>
    <w:rsid w:val="000200D1"/>
    <w:rsid w:val="0002390D"/>
    <w:rsid w:val="00024B1A"/>
    <w:rsid w:val="00034687"/>
    <w:rsid w:val="0003498C"/>
    <w:rsid w:val="0004070B"/>
    <w:rsid w:val="00041FDB"/>
    <w:rsid w:val="00044C60"/>
    <w:rsid w:val="00046D33"/>
    <w:rsid w:val="00047348"/>
    <w:rsid w:val="000509C9"/>
    <w:rsid w:val="000524FD"/>
    <w:rsid w:val="0005592D"/>
    <w:rsid w:val="000615B5"/>
    <w:rsid w:val="00062EC7"/>
    <w:rsid w:val="000632FA"/>
    <w:rsid w:val="000641A4"/>
    <w:rsid w:val="000646E1"/>
    <w:rsid w:val="00064D87"/>
    <w:rsid w:val="00065A07"/>
    <w:rsid w:val="00066F9C"/>
    <w:rsid w:val="00067438"/>
    <w:rsid w:val="00067E97"/>
    <w:rsid w:val="000733B4"/>
    <w:rsid w:val="00075C20"/>
    <w:rsid w:val="00083DDA"/>
    <w:rsid w:val="00085908"/>
    <w:rsid w:val="000862E5"/>
    <w:rsid w:val="00086FCC"/>
    <w:rsid w:val="000960E5"/>
    <w:rsid w:val="0009672C"/>
    <w:rsid w:val="000A0142"/>
    <w:rsid w:val="000A1576"/>
    <w:rsid w:val="000A3BEE"/>
    <w:rsid w:val="000A5A98"/>
    <w:rsid w:val="000A5D88"/>
    <w:rsid w:val="000A5E8A"/>
    <w:rsid w:val="000B1950"/>
    <w:rsid w:val="000B2962"/>
    <w:rsid w:val="000B2F5D"/>
    <w:rsid w:val="000B3F0A"/>
    <w:rsid w:val="000B58AE"/>
    <w:rsid w:val="000B7DF7"/>
    <w:rsid w:val="000C0186"/>
    <w:rsid w:val="000C0396"/>
    <w:rsid w:val="000C18CE"/>
    <w:rsid w:val="000C3A1C"/>
    <w:rsid w:val="000D07C1"/>
    <w:rsid w:val="000D0AC7"/>
    <w:rsid w:val="000D1072"/>
    <w:rsid w:val="000D4903"/>
    <w:rsid w:val="000D5E35"/>
    <w:rsid w:val="000D661F"/>
    <w:rsid w:val="000E2FAE"/>
    <w:rsid w:val="000E5555"/>
    <w:rsid w:val="000E5E2E"/>
    <w:rsid w:val="000E75BD"/>
    <w:rsid w:val="000E7BC5"/>
    <w:rsid w:val="000F063E"/>
    <w:rsid w:val="000F1F10"/>
    <w:rsid w:val="000F5BAD"/>
    <w:rsid w:val="00103F7D"/>
    <w:rsid w:val="0010402D"/>
    <w:rsid w:val="00106237"/>
    <w:rsid w:val="00106538"/>
    <w:rsid w:val="00107769"/>
    <w:rsid w:val="00117FA0"/>
    <w:rsid w:val="00122282"/>
    <w:rsid w:val="0013035E"/>
    <w:rsid w:val="001352FD"/>
    <w:rsid w:val="001353AC"/>
    <w:rsid w:val="00135CD1"/>
    <w:rsid w:val="00136B7F"/>
    <w:rsid w:val="00141708"/>
    <w:rsid w:val="001420B4"/>
    <w:rsid w:val="00142439"/>
    <w:rsid w:val="00144DFC"/>
    <w:rsid w:val="0014528C"/>
    <w:rsid w:val="00145E39"/>
    <w:rsid w:val="0015246D"/>
    <w:rsid w:val="0015389C"/>
    <w:rsid w:val="00154683"/>
    <w:rsid w:val="00154BD5"/>
    <w:rsid w:val="001562A4"/>
    <w:rsid w:val="00164D63"/>
    <w:rsid w:val="0016730B"/>
    <w:rsid w:val="0016745A"/>
    <w:rsid w:val="0016774D"/>
    <w:rsid w:val="001711E4"/>
    <w:rsid w:val="00171995"/>
    <w:rsid w:val="001726BF"/>
    <w:rsid w:val="00173B59"/>
    <w:rsid w:val="00174525"/>
    <w:rsid w:val="00180FCA"/>
    <w:rsid w:val="0018326A"/>
    <w:rsid w:val="00184EA6"/>
    <w:rsid w:val="001907C8"/>
    <w:rsid w:val="00195828"/>
    <w:rsid w:val="00196741"/>
    <w:rsid w:val="001A012E"/>
    <w:rsid w:val="001A03DE"/>
    <w:rsid w:val="001A3EBB"/>
    <w:rsid w:val="001A411F"/>
    <w:rsid w:val="001A4262"/>
    <w:rsid w:val="001A42A5"/>
    <w:rsid w:val="001A5C90"/>
    <w:rsid w:val="001A6807"/>
    <w:rsid w:val="001B10A8"/>
    <w:rsid w:val="001B392C"/>
    <w:rsid w:val="001B667D"/>
    <w:rsid w:val="001B74C5"/>
    <w:rsid w:val="001C24B6"/>
    <w:rsid w:val="001C2616"/>
    <w:rsid w:val="001C2791"/>
    <w:rsid w:val="001C3C85"/>
    <w:rsid w:val="001C640F"/>
    <w:rsid w:val="001C6B02"/>
    <w:rsid w:val="001C7D89"/>
    <w:rsid w:val="001D0ABE"/>
    <w:rsid w:val="001D237E"/>
    <w:rsid w:val="001D2E97"/>
    <w:rsid w:val="001D39C3"/>
    <w:rsid w:val="001D3CD7"/>
    <w:rsid w:val="001D3F61"/>
    <w:rsid w:val="001D448E"/>
    <w:rsid w:val="001D555E"/>
    <w:rsid w:val="001D5A59"/>
    <w:rsid w:val="001E0456"/>
    <w:rsid w:val="001E2586"/>
    <w:rsid w:val="001E2E6B"/>
    <w:rsid w:val="001E3C78"/>
    <w:rsid w:val="001E7223"/>
    <w:rsid w:val="001F3FE1"/>
    <w:rsid w:val="001F5592"/>
    <w:rsid w:val="001F5AFF"/>
    <w:rsid w:val="001F5D3C"/>
    <w:rsid w:val="001F6FBC"/>
    <w:rsid w:val="001F7B2C"/>
    <w:rsid w:val="00204099"/>
    <w:rsid w:val="00207221"/>
    <w:rsid w:val="00207422"/>
    <w:rsid w:val="0021097D"/>
    <w:rsid w:val="002167F3"/>
    <w:rsid w:val="00220D6C"/>
    <w:rsid w:val="00221305"/>
    <w:rsid w:val="00223A6D"/>
    <w:rsid w:val="002244E5"/>
    <w:rsid w:val="00224D76"/>
    <w:rsid w:val="00224DE8"/>
    <w:rsid w:val="002254A1"/>
    <w:rsid w:val="002254BB"/>
    <w:rsid w:val="0022617F"/>
    <w:rsid w:val="002270B0"/>
    <w:rsid w:val="00227C4F"/>
    <w:rsid w:val="00227DCB"/>
    <w:rsid w:val="00234806"/>
    <w:rsid w:val="00234BCB"/>
    <w:rsid w:val="002366E3"/>
    <w:rsid w:val="00236FC4"/>
    <w:rsid w:val="00237C52"/>
    <w:rsid w:val="00237CD7"/>
    <w:rsid w:val="0024189D"/>
    <w:rsid w:val="002462CE"/>
    <w:rsid w:val="002474B1"/>
    <w:rsid w:val="00250BEC"/>
    <w:rsid w:val="00250BFC"/>
    <w:rsid w:val="00250FB5"/>
    <w:rsid w:val="00251F56"/>
    <w:rsid w:val="00252606"/>
    <w:rsid w:val="00253AE0"/>
    <w:rsid w:val="00254D09"/>
    <w:rsid w:val="00261E94"/>
    <w:rsid w:val="00263AD2"/>
    <w:rsid w:val="002677D8"/>
    <w:rsid w:val="00267B86"/>
    <w:rsid w:val="002726EB"/>
    <w:rsid w:val="00272FE9"/>
    <w:rsid w:val="00273F41"/>
    <w:rsid w:val="00274279"/>
    <w:rsid w:val="00274A48"/>
    <w:rsid w:val="00280461"/>
    <w:rsid w:val="002804BA"/>
    <w:rsid w:val="002805D8"/>
    <w:rsid w:val="00283FA8"/>
    <w:rsid w:val="002841C1"/>
    <w:rsid w:val="002865FB"/>
    <w:rsid w:val="002871E3"/>
    <w:rsid w:val="00287498"/>
    <w:rsid w:val="0029271E"/>
    <w:rsid w:val="002944AA"/>
    <w:rsid w:val="00294DB9"/>
    <w:rsid w:val="00294FC8"/>
    <w:rsid w:val="0029610B"/>
    <w:rsid w:val="002963FA"/>
    <w:rsid w:val="0029686A"/>
    <w:rsid w:val="002A2D1A"/>
    <w:rsid w:val="002A3150"/>
    <w:rsid w:val="002A6B04"/>
    <w:rsid w:val="002A7954"/>
    <w:rsid w:val="002B028A"/>
    <w:rsid w:val="002B0319"/>
    <w:rsid w:val="002B1216"/>
    <w:rsid w:val="002B29D7"/>
    <w:rsid w:val="002B5593"/>
    <w:rsid w:val="002B6898"/>
    <w:rsid w:val="002B7455"/>
    <w:rsid w:val="002C218A"/>
    <w:rsid w:val="002C376B"/>
    <w:rsid w:val="002D13E0"/>
    <w:rsid w:val="002D2193"/>
    <w:rsid w:val="002D3F0F"/>
    <w:rsid w:val="002D637F"/>
    <w:rsid w:val="002D76FA"/>
    <w:rsid w:val="002E087F"/>
    <w:rsid w:val="002E0A42"/>
    <w:rsid w:val="002E1933"/>
    <w:rsid w:val="002E1B81"/>
    <w:rsid w:val="002E2438"/>
    <w:rsid w:val="002E27AF"/>
    <w:rsid w:val="002E4B0C"/>
    <w:rsid w:val="002E5E90"/>
    <w:rsid w:val="002E6D39"/>
    <w:rsid w:val="002E7AFE"/>
    <w:rsid w:val="002F346B"/>
    <w:rsid w:val="003005C6"/>
    <w:rsid w:val="003005F6"/>
    <w:rsid w:val="00301679"/>
    <w:rsid w:val="00305619"/>
    <w:rsid w:val="00305AEB"/>
    <w:rsid w:val="003078A8"/>
    <w:rsid w:val="003108B2"/>
    <w:rsid w:val="00312B0B"/>
    <w:rsid w:val="003133F2"/>
    <w:rsid w:val="00322B05"/>
    <w:rsid w:val="00322FDF"/>
    <w:rsid w:val="00325FD4"/>
    <w:rsid w:val="003303EC"/>
    <w:rsid w:val="00334049"/>
    <w:rsid w:val="00335253"/>
    <w:rsid w:val="0033656E"/>
    <w:rsid w:val="0033737D"/>
    <w:rsid w:val="00341DB4"/>
    <w:rsid w:val="003432D2"/>
    <w:rsid w:val="003441E9"/>
    <w:rsid w:val="00345A25"/>
    <w:rsid w:val="003462CA"/>
    <w:rsid w:val="00346B5B"/>
    <w:rsid w:val="003477BA"/>
    <w:rsid w:val="00347BA5"/>
    <w:rsid w:val="003501A0"/>
    <w:rsid w:val="00350F7D"/>
    <w:rsid w:val="00352680"/>
    <w:rsid w:val="003547EF"/>
    <w:rsid w:val="00355C95"/>
    <w:rsid w:val="00356227"/>
    <w:rsid w:val="003562C3"/>
    <w:rsid w:val="003616DA"/>
    <w:rsid w:val="00362737"/>
    <w:rsid w:val="00362FB3"/>
    <w:rsid w:val="003647F6"/>
    <w:rsid w:val="00365C65"/>
    <w:rsid w:val="00366CBA"/>
    <w:rsid w:val="00367B7A"/>
    <w:rsid w:val="0037196A"/>
    <w:rsid w:val="003720EB"/>
    <w:rsid w:val="00372166"/>
    <w:rsid w:val="00373EBC"/>
    <w:rsid w:val="003814B5"/>
    <w:rsid w:val="00387CEE"/>
    <w:rsid w:val="00390751"/>
    <w:rsid w:val="0039144D"/>
    <w:rsid w:val="003917AB"/>
    <w:rsid w:val="0039265E"/>
    <w:rsid w:val="003933F4"/>
    <w:rsid w:val="00394169"/>
    <w:rsid w:val="00394E41"/>
    <w:rsid w:val="00395FDE"/>
    <w:rsid w:val="003A1EC0"/>
    <w:rsid w:val="003A45AA"/>
    <w:rsid w:val="003A4853"/>
    <w:rsid w:val="003A4BCE"/>
    <w:rsid w:val="003A5FF9"/>
    <w:rsid w:val="003A6046"/>
    <w:rsid w:val="003A6185"/>
    <w:rsid w:val="003A7DCB"/>
    <w:rsid w:val="003B7D38"/>
    <w:rsid w:val="003C02B0"/>
    <w:rsid w:val="003C0DC0"/>
    <w:rsid w:val="003C1326"/>
    <w:rsid w:val="003C1395"/>
    <w:rsid w:val="003C494B"/>
    <w:rsid w:val="003C6CAA"/>
    <w:rsid w:val="003C772B"/>
    <w:rsid w:val="003D035D"/>
    <w:rsid w:val="003D1D7D"/>
    <w:rsid w:val="003D37DD"/>
    <w:rsid w:val="003D3DB8"/>
    <w:rsid w:val="003D43FA"/>
    <w:rsid w:val="003D5856"/>
    <w:rsid w:val="003E14F7"/>
    <w:rsid w:val="003E2BE8"/>
    <w:rsid w:val="003E50F1"/>
    <w:rsid w:val="003E62FE"/>
    <w:rsid w:val="003E7B9C"/>
    <w:rsid w:val="003F08C3"/>
    <w:rsid w:val="003F1189"/>
    <w:rsid w:val="003F15D7"/>
    <w:rsid w:val="003F1C27"/>
    <w:rsid w:val="003F3949"/>
    <w:rsid w:val="003F57EF"/>
    <w:rsid w:val="003F5ACD"/>
    <w:rsid w:val="003F5FCB"/>
    <w:rsid w:val="003F6952"/>
    <w:rsid w:val="003F70FE"/>
    <w:rsid w:val="0041628C"/>
    <w:rsid w:val="00420895"/>
    <w:rsid w:val="00420E9F"/>
    <w:rsid w:val="004214EA"/>
    <w:rsid w:val="00423B69"/>
    <w:rsid w:val="00424F8B"/>
    <w:rsid w:val="00425666"/>
    <w:rsid w:val="0042598E"/>
    <w:rsid w:val="00425CB4"/>
    <w:rsid w:val="00426758"/>
    <w:rsid w:val="00426DC3"/>
    <w:rsid w:val="004270EB"/>
    <w:rsid w:val="00430730"/>
    <w:rsid w:val="00431161"/>
    <w:rsid w:val="004342AE"/>
    <w:rsid w:val="004347CB"/>
    <w:rsid w:val="0043633C"/>
    <w:rsid w:val="0044017A"/>
    <w:rsid w:val="00442F20"/>
    <w:rsid w:val="0044486F"/>
    <w:rsid w:val="00446B7C"/>
    <w:rsid w:val="00447A72"/>
    <w:rsid w:val="00460160"/>
    <w:rsid w:val="00467C5C"/>
    <w:rsid w:val="00470802"/>
    <w:rsid w:val="004721CB"/>
    <w:rsid w:val="004727B4"/>
    <w:rsid w:val="00475119"/>
    <w:rsid w:val="0048108A"/>
    <w:rsid w:val="00481110"/>
    <w:rsid w:val="00485B22"/>
    <w:rsid w:val="0049006D"/>
    <w:rsid w:val="004928CB"/>
    <w:rsid w:val="004A28BA"/>
    <w:rsid w:val="004A4FDA"/>
    <w:rsid w:val="004A5717"/>
    <w:rsid w:val="004B04B4"/>
    <w:rsid w:val="004B0F9C"/>
    <w:rsid w:val="004B24AC"/>
    <w:rsid w:val="004B2B07"/>
    <w:rsid w:val="004B2B51"/>
    <w:rsid w:val="004B31E5"/>
    <w:rsid w:val="004B4043"/>
    <w:rsid w:val="004B4E96"/>
    <w:rsid w:val="004B73F2"/>
    <w:rsid w:val="004B7AA9"/>
    <w:rsid w:val="004C3A59"/>
    <w:rsid w:val="004C731E"/>
    <w:rsid w:val="004C7AAE"/>
    <w:rsid w:val="004D775D"/>
    <w:rsid w:val="004E39CF"/>
    <w:rsid w:val="004E4569"/>
    <w:rsid w:val="004E4705"/>
    <w:rsid w:val="004E47C1"/>
    <w:rsid w:val="004F1159"/>
    <w:rsid w:val="004F22FA"/>
    <w:rsid w:val="004F45C8"/>
    <w:rsid w:val="005014A2"/>
    <w:rsid w:val="00503484"/>
    <w:rsid w:val="00503C35"/>
    <w:rsid w:val="00504C7F"/>
    <w:rsid w:val="00506C49"/>
    <w:rsid w:val="00507059"/>
    <w:rsid w:val="00507C48"/>
    <w:rsid w:val="00511153"/>
    <w:rsid w:val="005168E0"/>
    <w:rsid w:val="005171FC"/>
    <w:rsid w:val="0052324F"/>
    <w:rsid w:val="005266F8"/>
    <w:rsid w:val="00530BAE"/>
    <w:rsid w:val="005342B2"/>
    <w:rsid w:val="00535E5A"/>
    <w:rsid w:val="00535E86"/>
    <w:rsid w:val="005367BF"/>
    <w:rsid w:val="005449E2"/>
    <w:rsid w:val="00545E59"/>
    <w:rsid w:val="005504C7"/>
    <w:rsid w:val="00552D47"/>
    <w:rsid w:val="005534D3"/>
    <w:rsid w:val="00557DE5"/>
    <w:rsid w:val="005649CA"/>
    <w:rsid w:val="00564C22"/>
    <w:rsid w:val="0056592D"/>
    <w:rsid w:val="00567C56"/>
    <w:rsid w:val="00570ACD"/>
    <w:rsid w:val="005710A3"/>
    <w:rsid w:val="005712AF"/>
    <w:rsid w:val="00574036"/>
    <w:rsid w:val="00574660"/>
    <w:rsid w:val="005748EF"/>
    <w:rsid w:val="0057553F"/>
    <w:rsid w:val="00590150"/>
    <w:rsid w:val="00590E45"/>
    <w:rsid w:val="00590E9F"/>
    <w:rsid w:val="005A3BD6"/>
    <w:rsid w:val="005A6A41"/>
    <w:rsid w:val="005A7196"/>
    <w:rsid w:val="005B24B8"/>
    <w:rsid w:val="005B3ED0"/>
    <w:rsid w:val="005B4758"/>
    <w:rsid w:val="005B5FEF"/>
    <w:rsid w:val="005C03F3"/>
    <w:rsid w:val="005C28F5"/>
    <w:rsid w:val="005C2C8B"/>
    <w:rsid w:val="005C5CE8"/>
    <w:rsid w:val="005C6EC9"/>
    <w:rsid w:val="005C7140"/>
    <w:rsid w:val="005D0BF1"/>
    <w:rsid w:val="005D2E45"/>
    <w:rsid w:val="005D310C"/>
    <w:rsid w:val="005D326E"/>
    <w:rsid w:val="005D40EF"/>
    <w:rsid w:val="005E048C"/>
    <w:rsid w:val="005E1CD5"/>
    <w:rsid w:val="005E2DF6"/>
    <w:rsid w:val="005E60A5"/>
    <w:rsid w:val="005E7E6E"/>
    <w:rsid w:val="005F0098"/>
    <w:rsid w:val="005F0640"/>
    <w:rsid w:val="005F2244"/>
    <w:rsid w:val="005F3EAC"/>
    <w:rsid w:val="00600441"/>
    <w:rsid w:val="00601F46"/>
    <w:rsid w:val="00604C4B"/>
    <w:rsid w:val="00606513"/>
    <w:rsid w:val="00607EE8"/>
    <w:rsid w:val="006115B3"/>
    <w:rsid w:val="006128BB"/>
    <w:rsid w:val="0062068A"/>
    <w:rsid w:val="006207ED"/>
    <w:rsid w:val="0062500B"/>
    <w:rsid w:val="006252FC"/>
    <w:rsid w:val="00625EBE"/>
    <w:rsid w:val="00627AE6"/>
    <w:rsid w:val="0063141F"/>
    <w:rsid w:val="00631714"/>
    <w:rsid w:val="00636F30"/>
    <w:rsid w:val="00637594"/>
    <w:rsid w:val="006415FE"/>
    <w:rsid w:val="006419C2"/>
    <w:rsid w:val="00642229"/>
    <w:rsid w:val="00642ACB"/>
    <w:rsid w:val="00645570"/>
    <w:rsid w:val="00645EAB"/>
    <w:rsid w:val="00646C16"/>
    <w:rsid w:val="00651866"/>
    <w:rsid w:val="00652974"/>
    <w:rsid w:val="00652B36"/>
    <w:rsid w:val="00655B1E"/>
    <w:rsid w:val="0066270F"/>
    <w:rsid w:val="00670A60"/>
    <w:rsid w:val="00670DA9"/>
    <w:rsid w:val="00671612"/>
    <w:rsid w:val="00671C8D"/>
    <w:rsid w:val="00675C2F"/>
    <w:rsid w:val="00676A76"/>
    <w:rsid w:val="00676E7A"/>
    <w:rsid w:val="00686144"/>
    <w:rsid w:val="00686661"/>
    <w:rsid w:val="00690C03"/>
    <w:rsid w:val="0069400B"/>
    <w:rsid w:val="00694D48"/>
    <w:rsid w:val="006970DD"/>
    <w:rsid w:val="00697C84"/>
    <w:rsid w:val="006A0544"/>
    <w:rsid w:val="006A0907"/>
    <w:rsid w:val="006A14E9"/>
    <w:rsid w:val="006A17EE"/>
    <w:rsid w:val="006A39FF"/>
    <w:rsid w:val="006A3C79"/>
    <w:rsid w:val="006A490C"/>
    <w:rsid w:val="006A5820"/>
    <w:rsid w:val="006A7F19"/>
    <w:rsid w:val="006B015B"/>
    <w:rsid w:val="006B1D26"/>
    <w:rsid w:val="006B3CE1"/>
    <w:rsid w:val="006B48B9"/>
    <w:rsid w:val="006B5E6C"/>
    <w:rsid w:val="006C1C24"/>
    <w:rsid w:val="006C3175"/>
    <w:rsid w:val="006C3A5A"/>
    <w:rsid w:val="006C4DCB"/>
    <w:rsid w:val="006C6703"/>
    <w:rsid w:val="006C6CA0"/>
    <w:rsid w:val="006C7DCC"/>
    <w:rsid w:val="006D052C"/>
    <w:rsid w:val="006D09A4"/>
    <w:rsid w:val="006D22D7"/>
    <w:rsid w:val="006D2853"/>
    <w:rsid w:val="006D32A4"/>
    <w:rsid w:val="006D5FF4"/>
    <w:rsid w:val="006E541E"/>
    <w:rsid w:val="006F056F"/>
    <w:rsid w:val="006F2724"/>
    <w:rsid w:val="006F2E3C"/>
    <w:rsid w:val="006F7E20"/>
    <w:rsid w:val="00700317"/>
    <w:rsid w:val="007108FB"/>
    <w:rsid w:val="0071101C"/>
    <w:rsid w:val="0071301E"/>
    <w:rsid w:val="0071319B"/>
    <w:rsid w:val="00714AEF"/>
    <w:rsid w:val="00716076"/>
    <w:rsid w:val="00717094"/>
    <w:rsid w:val="00717A4E"/>
    <w:rsid w:val="007233C1"/>
    <w:rsid w:val="00723429"/>
    <w:rsid w:val="00724CFD"/>
    <w:rsid w:val="00724F69"/>
    <w:rsid w:val="00725606"/>
    <w:rsid w:val="007268CF"/>
    <w:rsid w:val="00726CE2"/>
    <w:rsid w:val="00730A8B"/>
    <w:rsid w:val="007320A1"/>
    <w:rsid w:val="00733AAD"/>
    <w:rsid w:val="00735A29"/>
    <w:rsid w:val="007406A0"/>
    <w:rsid w:val="00741076"/>
    <w:rsid w:val="00742733"/>
    <w:rsid w:val="00742AA9"/>
    <w:rsid w:val="007436BD"/>
    <w:rsid w:val="00746568"/>
    <w:rsid w:val="00755E65"/>
    <w:rsid w:val="0075672A"/>
    <w:rsid w:val="007606BF"/>
    <w:rsid w:val="00760811"/>
    <w:rsid w:val="00764727"/>
    <w:rsid w:val="00764C68"/>
    <w:rsid w:val="0076564D"/>
    <w:rsid w:val="00765DEB"/>
    <w:rsid w:val="0076688F"/>
    <w:rsid w:val="007709D1"/>
    <w:rsid w:val="00771BE9"/>
    <w:rsid w:val="007731C2"/>
    <w:rsid w:val="00775BE0"/>
    <w:rsid w:val="0077691C"/>
    <w:rsid w:val="00776D55"/>
    <w:rsid w:val="00783389"/>
    <w:rsid w:val="007903ED"/>
    <w:rsid w:val="0079288D"/>
    <w:rsid w:val="00795D9C"/>
    <w:rsid w:val="007966BE"/>
    <w:rsid w:val="007A014F"/>
    <w:rsid w:val="007A0920"/>
    <w:rsid w:val="007A1D1B"/>
    <w:rsid w:val="007A59B0"/>
    <w:rsid w:val="007B00AC"/>
    <w:rsid w:val="007B0FD8"/>
    <w:rsid w:val="007B19CC"/>
    <w:rsid w:val="007B31FC"/>
    <w:rsid w:val="007B5D32"/>
    <w:rsid w:val="007B723C"/>
    <w:rsid w:val="007B7E4F"/>
    <w:rsid w:val="007C1B8C"/>
    <w:rsid w:val="007C219C"/>
    <w:rsid w:val="007C5F84"/>
    <w:rsid w:val="007C6BCC"/>
    <w:rsid w:val="007C7930"/>
    <w:rsid w:val="007C793A"/>
    <w:rsid w:val="007C7C8B"/>
    <w:rsid w:val="007C7EF3"/>
    <w:rsid w:val="007D0671"/>
    <w:rsid w:val="007D0FB8"/>
    <w:rsid w:val="007D3110"/>
    <w:rsid w:val="007D621F"/>
    <w:rsid w:val="007E1085"/>
    <w:rsid w:val="007E334B"/>
    <w:rsid w:val="007E39BC"/>
    <w:rsid w:val="007F28D4"/>
    <w:rsid w:val="007F3981"/>
    <w:rsid w:val="007F3AE7"/>
    <w:rsid w:val="007F47F2"/>
    <w:rsid w:val="007F5405"/>
    <w:rsid w:val="007F5AA1"/>
    <w:rsid w:val="007F6930"/>
    <w:rsid w:val="007F6FA8"/>
    <w:rsid w:val="007F72E6"/>
    <w:rsid w:val="007F766B"/>
    <w:rsid w:val="00800172"/>
    <w:rsid w:val="00801194"/>
    <w:rsid w:val="0080186A"/>
    <w:rsid w:val="00803BCD"/>
    <w:rsid w:val="00805288"/>
    <w:rsid w:val="00805ED3"/>
    <w:rsid w:val="0080639C"/>
    <w:rsid w:val="00806B27"/>
    <w:rsid w:val="008077C1"/>
    <w:rsid w:val="008104E8"/>
    <w:rsid w:val="00810872"/>
    <w:rsid w:val="00811543"/>
    <w:rsid w:val="00812289"/>
    <w:rsid w:val="00815ED7"/>
    <w:rsid w:val="00816C85"/>
    <w:rsid w:val="008204F5"/>
    <w:rsid w:val="00820AC1"/>
    <w:rsid w:val="0082366D"/>
    <w:rsid w:val="0082443E"/>
    <w:rsid w:val="00824CA9"/>
    <w:rsid w:val="008253C7"/>
    <w:rsid w:val="0083080A"/>
    <w:rsid w:val="00830B81"/>
    <w:rsid w:val="008346F2"/>
    <w:rsid w:val="00835D37"/>
    <w:rsid w:val="00836103"/>
    <w:rsid w:val="00842E8F"/>
    <w:rsid w:val="008461A3"/>
    <w:rsid w:val="008469CA"/>
    <w:rsid w:val="008478E4"/>
    <w:rsid w:val="00850195"/>
    <w:rsid w:val="00855590"/>
    <w:rsid w:val="00855779"/>
    <w:rsid w:val="008558AA"/>
    <w:rsid w:val="00860791"/>
    <w:rsid w:val="00861DEF"/>
    <w:rsid w:val="00863548"/>
    <w:rsid w:val="00864F2B"/>
    <w:rsid w:val="00866B4C"/>
    <w:rsid w:val="00867965"/>
    <w:rsid w:val="008713FD"/>
    <w:rsid w:val="00871EB7"/>
    <w:rsid w:val="0088022B"/>
    <w:rsid w:val="0088128D"/>
    <w:rsid w:val="008812F8"/>
    <w:rsid w:val="008848C2"/>
    <w:rsid w:val="00893C87"/>
    <w:rsid w:val="00897166"/>
    <w:rsid w:val="00897547"/>
    <w:rsid w:val="008A2480"/>
    <w:rsid w:val="008B0D92"/>
    <w:rsid w:val="008B471F"/>
    <w:rsid w:val="008B64C9"/>
    <w:rsid w:val="008B67AA"/>
    <w:rsid w:val="008B74A6"/>
    <w:rsid w:val="008C1A0A"/>
    <w:rsid w:val="008C1C94"/>
    <w:rsid w:val="008C479C"/>
    <w:rsid w:val="008C5419"/>
    <w:rsid w:val="008D13D5"/>
    <w:rsid w:val="008D1F8D"/>
    <w:rsid w:val="008D40B3"/>
    <w:rsid w:val="008E2FE2"/>
    <w:rsid w:val="008E4573"/>
    <w:rsid w:val="008E4809"/>
    <w:rsid w:val="008E485D"/>
    <w:rsid w:val="008E751C"/>
    <w:rsid w:val="008E76F6"/>
    <w:rsid w:val="008E7756"/>
    <w:rsid w:val="008E7B1C"/>
    <w:rsid w:val="008F0233"/>
    <w:rsid w:val="008F19D9"/>
    <w:rsid w:val="008F2F95"/>
    <w:rsid w:val="008F351B"/>
    <w:rsid w:val="008F54A7"/>
    <w:rsid w:val="008F6DDE"/>
    <w:rsid w:val="008F754F"/>
    <w:rsid w:val="00900368"/>
    <w:rsid w:val="00903033"/>
    <w:rsid w:val="00906EBF"/>
    <w:rsid w:val="0090761D"/>
    <w:rsid w:val="00911901"/>
    <w:rsid w:val="0091362F"/>
    <w:rsid w:val="009141EB"/>
    <w:rsid w:val="0091512A"/>
    <w:rsid w:val="0091525B"/>
    <w:rsid w:val="00916D93"/>
    <w:rsid w:val="00921E05"/>
    <w:rsid w:val="00923901"/>
    <w:rsid w:val="00925ACC"/>
    <w:rsid w:val="009272A8"/>
    <w:rsid w:val="00931E31"/>
    <w:rsid w:val="00934B77"/>
    <w:rsid w:val="00936B52"/>
    <w:rsid w:val="009376DF"/>
    <w:rsid w:val="00937B89"/>
    <w:rsid w:val="009406A0"/>
    <w:rsid w:val="00940CDD"/>
    <w:rsid w:val="0094366D"/>
    <w:rsid w:val="00943EA1"/>
    <w:rsid w:val="00946F7E"/>
    <w:rsid w:val="00950125"/>
    <w:rsid w:val="009515B3"/>
    <w:rsid w:val="009536E4"/>
    <w:rsid w:val="00954FE6"/>
    <w:rsid w:val="00956B52"/>
    <w:rsid w:val="009617D2"/>
    <w:rsid w:val="00961A89"/>
    <w:rsid w:val="0096420B"/>
    <w:rsid w:val="00964F69"/>
    <w:rsid w:val="00965750"/>
    <w:rsid w:val="00966519"/>
    <w:rsid w:val="00966C1F"/>
    <w:rsid w:val="00966E3E"/>
    <w:rsid w:val="00967337"/>
    <w:rsid w:val="00967F3A"/>
    <w:rsid w:val="00970983"/>
    <w:rsid w:val="00970A30"/>
    <w:rsid w:val="009727B9"/>
    <w:rsid w:val="0097560C"/>
    <w:rsid w:val="00975D2C"/>
    <w:rsid w:val="009772C7"/>
    <w:rsid w:val="00981821"/>
    <w:rsid w:val="0098505F"/>
    <w:rsid w:val="00986573"/>
    <w:rsid w:val="00986A3F"/>
    <w:rsid w:val="00987AD5"/>
    <w:rsid w:val="00987C13"/>
    <w:rsid w:val="00987DB1"/>
    <w:rsid w:val="009925C4"/>
    <w:rsid w:val="00994347"/>
    <w:rsid w:val="009A133D"/>
    <w:rsid w:val="009A6D5F"/>
    <w:rsid w:val="009B25A5"/>
    <w:rsid w:val="009B2A03"/>
    <w:rsid w:val="009B2A50"/>
    <w:rsid w:val="009B47F2"/>
    <w:rsid w:val="009B5663"/>
    <w:rsid w:val="009B63C7"/>
    <w:rsid w:val="009B7E6B"/>
    <w:rsid w:val="009C062D"/>
    <w:rsid w:val="009C16AB"/>
    <w:rsid w:val="009C4DEB"/>
    <w:rsid w:val="009C545F"/>
    <w:rsid w:val="009C684E"/>
    <w:rsid w:val="009C7667"/>
    <w:rsid w:val="009D0EE7"/>
    <w:rsid w:val="009D307B"/>
    <w:rsid w:val="009D3F03"/>
    <w:rsid w:val="009D4470"/>
    <w:rsid w:val="009E0DE2"/>
    <w:rsid w:val="009E2ED6"/>
    <w:rsid w:val="009E4D00"/>
    <w:rsid w:val="009F2F04"/>
    <w:rsid w:val="009F4474"/>
    <w:rsid w:val="00A0051C"/>
    <w:rsid w:val="00A04B63"/>
    <w:rsid w:val="00A06A59"/>
    <w:rsid w:val="00A11646"/>
    <w:rsid w:val="00A1195B"/>
    <w:rsid w:val="00A11BFF"/>
    <w:rsid w:val="00A14C26"/>
    <w:rsid w:val="00A1707B"/>
    <w:rsid w:val="00A202E3"/>
    <w:rsid w:val="00A20DB5"/>
    <w:rsid w:val="00A2171A"/>
    <w:rsid w:val="00A22432"/>
    <w:rsid w:val="00A231CB"/>
    <w:rsid w:val="00A253AD"/>
    <w:rsid w:val="00A26716"/>
    <w:rsid w:val="00A319B2"/>
    <w:rsid w:val="00A31FD1"/>
    <w:rsid w:val="00A32C23"/>
    <w:rsid w:val="00A33FAC"/>
    <w:rsid w:val="00A3401E"/>
    <w:rsid w:val="00A3642B"/>
    <w:rsid w:val="00A365C0"/>
    <w:rsid w:val="00A3689A"/>
    <w:rsid w:val="00A4080F"/>
    <w:rsid w:val="00A4417E"/>
    <w:rsid w:val="00A45B33"/>
    <w:rsid w:val="00A45EFE"/>
    <w:rsid w:val="00A4727C"/>
    <w:rsid w:val="00A477BD"/>
    <w:rsid w:val="00A53098"/>
    <w:rsid w:val="00A547E9"/>
    <w:rsid w:val="00A56EC5"/>
    <w:rsid w:val="00A60B32"/>
    <w:rsid w:val="00A62112"/>
    <w:rsid w:val="00A63ED8"/>
    <w:rsid w:val="00A63F63"/>
    <w:rsid w:val="00A64473"/>
    <w:rsid w:val="00A663E5"/>
    <w:rsid w:val="00A6717C"/>
    <w:rsid w:val="00A7023E"/>
    <w:rsid w:val="00A70953"/>
    <w:rsid w:val="00A719D0"/>
    <w:rsid w:val="00A73DB7"/>
    <w:rsid w:val="00A76142"/>
    <w:rsid w:val="00A76B70"/>
    <w:rsid w:val="00A77856"/>
    <w:rsid w:val="00A814B4"/>
    <w:rsid w:val="00A868D7"/>
    <w:rsid w:val="00A87811"/>
    <w:rsid w:val="00A912AC"/>
    <w:rsid w:val="00A95BAC"/>
    <w:rsid w:val="00AA07B2"/>
    <w:rsid w:val="00AA4447"/>
    <w:rsid w:val="00AA6DDC"/>
    <w:rsid w:val="00AB0856"/>
    <w:rsid w:val="00AB39B6"/>
    <w:rsid w:val="00AB7C36"/>
    <w:rsid w:val="00AC03A0"/>
    <w:rsid w:val="00AC3287"/>
    <w:rsid w:val="00AC4716"/>
    <w:rsid w:val="00AC5769"/>
    <w:rsid w:val="00AD03BF"/>
    <w:rsid w:val="00AD4ABC"/>
    <w:rsid w:val="00AE00F2"/>
    <w:rsid w:val="00AE0865"/>
    <w:rsid w:val="00AE1FC0"/>
    <w:rsid w:val="00AF0705"/>
    <w:rsid w:val="00AF0A4E"/>
    <w:rsid w:val="00AF5060"/>
    <w:rsid w:val="00AF7B07"/>
    <w:rsid w:val="00AF7F97"/>
    <w:rsid w:val="00B0301F"/>
    <w:rsid w:val="00B03307"/>
    <w:rsid w:val="00B045AE"/>
    <w:rsid w:val="00B121FE"/>
    <w:rsid w:val="00B1232B"/>
    <w:rsid w:val="00B16FC2"/>
    <w:rsid w:val="00B2018D"/>
    <w:rsid w:val="00B231A7"/>
    <w:rsid w:val="00B24A9A"/>
    <w:rsid w:val="00B26296"/>
    <w:rsid w:val="00B266ED"/>
    <w:rsid w:val="00B33C13"/>
    <w:rsid w:val="00B375B0"/>
    <w:rsid w:val="00B41771"/>
    <w:rsid w:val="00B43234"/>
    <w:rsid w:val="00B44E4C"/>
    <w:rsid w:val="00B473C9"/>
    <w:rsid w:val="00B502E0"/>
    <w:rsid w:val="00B52045"/>
    <w:rsid w:val="00B523C0"/>
    <w:rsid w:val="00B545BA"/>
    <w:rsid w:val="00B54F5D"/>
    <w:rsid w:val="00B55470"/>
    <w:rsid w:val="00B5693F"/>
    <w:rsid w:val="00B60364"/>
    <w:rsid w:val="00B63D90"/>
    <w:rsid w:val="00B63EF9"/>
    <w:rsid w:val="00B67F2D"/>
    <w:rsid w:val="00B7091B"/>
    <w:rsid w:val="00B7168B"/>
    <w:rsid w:val="00B718D5"/>
    <w:rsid w:val="00B72735"/>
    <w:rsid w:val="00B76802"/>
    <w:rsid w:val="00B80ADF"/>
    <w:rsid w:val="00B81B6E"/>
    <w:rsid w:val="00B81B6F"/>
    <w:rsid w:val="00B81BAE"/>
    <w:rsid w:val="00B8390C"/>
    <w:rsid w:val="00B8797B"/>
    <w:rsid w:val="00B90236"/>
    <w:rsid w:val="00B92031"/>
    <w:rsid w:val="00B95202"/>
    <w:rsid w:val="00B97CA7"/>
    <w:rsid w:val="00BA1C74"/>
    <w:rsid w:val="00BA24B7"/>
    <w:rsid w:val="00BA39FA"/>
    <w:rsid w:val="00BB06A1"/>
    <w:rsid w:val="00BB126C"/>
    <w:rsid w:val="00BB3694"/>
    <w:rsid w:val="00BB59E5"/>
    <w:rsid w:val="00BC5C14"/>
    <w:rsid w:val="00BC7795"/>
    <w:rsid w:val="00BE0199"/>
    <w:rsid w:val="00BE0215"/>
    <w:rsid w:val="00BE1B3B"/>
    <w:rsid w:val="00BE2AA6"/>
    <w:rsid w:val="00BE2F57"/>
    <w:rsid w:val="00BE77A3"/>
    <w:rsid w:val="00BF31CB"/>
    <w:rsid w:val="00BF5B59"/>
    <w:rsid w:val="00C001B9"/>
    <w:rsid w:val="00C0069D"/>
    <w:rsid w:val="00C00786"/>
    <w:rsid w:val="00C0465C"/>
    <w:rsid w:val="00C0628F"/>
    <w:rsid w:val="00C062E5"/>
    <w:rsid w:val="00C102D2"/>
    <w:rsid w:val="00C114E9"/>
    <w:rsid w:val="00C11827"/>
    <w:rsid w:val="00C12DFD"/>
    <w:rsid w:val="00C144E0"/>
    <w:rsid w:val="00C147B7"/>
    <w:rsid w:val="00C16E5E"/>
    <w:rsid w:val="00C17A33"/>
    <w:rsid w:val="00C22226"/>
    <w:rsid w:val="00C22EC1"/>
    <w:rsid w:val="00C2504D"/>
    <w:rsid w:val="00C26113"/>
    <w:rsid w:val="00C26C19"/>
    <w:rsid w:val="00C26D2E"/>
    <w:rsid w:val="00C30980"/>
    <w:rsid w:val="00C309A9"/>
    <w:rsid w:val="00C33859"/>
    <w:rsid w:val="00C34752"/>
    <w:rsid w:val="00C36DA1"/>
    <w:rsid w:val="00C400C6"/>
    <w:rsid w:val="00C40930"/>
    <w:rsid w:val="00C41B3D"/>
    <w:rsid w:val="00C42D37"/>
    <w:rsid w:val="00C437D2"/>
    <w:rsid w:val="00C4533C"/>
    <w:rsid w:val="00C53AFD"/>
    <w:rsid w:val="00C54A3F"/>
    <w:rsid w:val="00C564EC"/>
    <w:rsid w:val="00C66DC1"/>
    <w:rsid w:val="00C74197"/>
    <w:rsid w:val="00C74626"/>
    <w:rsid w:val="00C75A43"/>
    <w:rsid w:val="00C81349"/>
    <w:rsid w:val="00C87F52"/>
    <w:rsid w:val="00C90820"/>
    <w:rsid w:val="00C94FED"/>
    <w:rsid w:val="00C95A9C"/>
    <w:rsid w:val="00CA1225"/>
    <w:rsid w:val="00CA1688"/>
    <w:rsid w:val="00CA2638"/>
    <w:rsid w:val="00CA2DFF"/>
    <w:rsid w:val="00CA2E6C"/>
    <w:rsid w:val="00CA32F0"/>
    <w:rsid w:val="00CA3547"/>
    <w:rsid w:val="00CA6723"/>
    <w:rsid w:val="00CA6BFD"/>
    <w:rsid w:val="00CB06CA"/>
    <w:rsid w:val="00CB09C6"/>
    <w:rsid w:val="00CB222E"/>
    <w:rsid w:val="00CB3849"/>
    <w:rsid w:val="00CB3858"/>
    <w:rsid w:val="00CB3B98"/>
    <w:rsid w:val="00CB4608"/>
    <w:rsid w:val="00CB5911"/>
    <w:rsid w:val="00CC05D1"/>
    <w:rsid w:val="00CC0603"/>
    <w:rsid w:val="00CC1A1C"/>
    <w:rsid w:val="00CC3A9A"/>
    <w:rsid w:val="00CC43F4"/>
    <w:rsid w:val="00CC6DCB"/>
    <w:rsid w:val="00CC705D"/>
    <w:rsid w:val="00CD0AA5"/>
    <w:rsid w:val="00CD0F2D"/>
    <w:rsid w:val="00CD2ACA"/>
    <w:rsid w:val="00CD472B"/>
    <w:rsid w:val="00CD5E1C"/>
    <w:rsid w:val="00CD7C56"/>
    <w:rsid w:val="00CE0935"/>
    <w:rsid w:val="00CF023B"/>
    <w:rsid w:val="00CF04F8"/>
    <w:rsid w:val="00CF286A"/>
    <w:rsid w:val="00CF2E77"/>
    <w:rsid w:val="00CF6781"/>
    <w:rsid w:val="00D00D57"/>
    <w:rsid w:val="00D01ABC"/>
    <w:rsid w:val="00D01DF7"/>
    <w:rsid w:val="00D035EF"/>
    <w:rsid w:val="00D03B79"/>
    <w:rsid w:val="00D05961"/>
    <w:rsid w:val="00D06D59"/>
    <w:rsid w:val="00D1692F"/>
    <w:rsid w:val="00D16ABF"/>
    <w:rsid w:val="00D22E37"/>
    <w:rsid w:val="00D266AE"/>
    <w:rsid w:val="00D30053"/>
    <w:rsid w:val="00D34E3D"/>
    <w:rsid w:val="00D366D6"/>
    <w:rsid w:val="00D372A7"/>
    <w:rsid w:val="00D37F4F"/>
    <w:rsid w:val="00D443EB"/>
    <w:rsid w:val="00D4492B"/>
    <w:rsid w:val="00D44BB2"/>
    <w:rsid w:val="00D45268"/>
    <w:rsid w:val="00D45410"/>
    <w:rsid w:val="00D45FA9"/>
    <w:rsid w:val="00D47A78"/>
    <w:rsid w:val="00D53002"/>
    <w:rsid w:val="00D54621"/>
    <w:rsid w:val="00D553E3"/>
    <w:rsid w:val="00D63D9E"/>
    <w:rsid w:val="00D66A86"/>
    <w:rsid w:val="00D678A0"/>
    <w:rsid w:val="00D70D72"/>
    <w:rsid w:val="00D71367"/>
    <w:rsid w:val="00D71F56"/>
    <w:rsid w:val="00D74F4D"/>
    <w:rsid w:val="00D75062"/>
    <w:rsid w:val="00D75757"/>
    <w:rsid w:val="00D76439"/>
    <w:rsid w:val="00D82D5A"/>
    <w:rsid w:val="00D864C9"/>
    <w:rsid w:val="00D90271"/>
    <w:rsid w:val="00D94A21"/>
    <w:rsid w:val="00DA1B27"/>
    <w:rsid w:val="00DA2A48"/>
    <w:rsid w:val="00DA4597"/>
    <w:rsid w:val="00DB3145"/>
    <w:rsid w:val="00DB70A7"/>
    <w:rsid w:val="00DC06A5"/>
    <w:rsid w:val="00DC17D4"/>
    <w:rsid w:val="00DC5019"/>
    <w:rsid w:val="00DC5311"/>
    <w:rsid w:val="00DC5EFD"/>
    <w:rsid w:val="00DD005E"/>
    <w:rsid w:val="00DD1DF2"/>
    <w:rsid w:val="00DD2AA3"/>
    <w:rsid w:val="00DD312B"/>
    <w:rsid w:val="00DD34CD"/>
    <w:rsid w:val="00DE0995"/>
    <w:rsid w:val="00DE2B2C"/>
    <w:rsid w:val="00DE3695"/>
    <w:rsid w:val="00DE4BA2"/>
    <w:rsid w:val="00DF0A8A"/>
    <w:rsid w:val="00DF15AD"/>
    <w:rsid w:val="00DF2E03"/>
    <w:rsid w:val="00DF4B21"/>
    <w:rsid w:val="00DF569A"/>
    <w:rsid w:val="00E11C2A"/>
    <w:rsid w:val="00E13F0A"/>
    <w:rsid w:val="00E151EB"/>
    <w:rsid w:val="00E16924"/>
    <w:rsid w:val="00E17373"/>
    <w:rsid w:val="00E217D7"/>
    <w:rsid w:val="00E21AEF"/>
    <w:rsid w:val="00E23759"/>
    <w:rsid w:val="00E2656E"/>
    <w:rsid w:val="00E33F26"/>
    <w:rsid w:val="00E34450"/>
    <w:rsid w:val="00E3469A"/>
    <w:rsid w:val="00E36114"/>
    <w:rsid w:val="00E42D58"/>
    <w:rsid w:val="00E434E8"/>
    <w:rsid w:val="00E438FA"/>
    <w:rsid w:val="00E44569"/>
    <w:rsid w:val="00E44CEF"/>
    <w:rsid w:val="00E45440"/>
    <w:rsid w:val="00E51DDA"/>
    <w:rsid w:val="00E526DA"/>
    <w:rsid w:val="00E54A87"/>
    <w:rsid w:val="00E56201"/>
    <w:rsid w:val="00E56AAD"/>
    <w:rsid w:val="00E576D4"/>
    <w:rsid w:val="00E61B92"/>
    <w:rsid w:val="00E63676"/>
    <w:rsid w:val="00E6402E"/>
    <w:rsid w:val="00E64631"/>
    <w:rsid w:val="00E66601"/>
    <w:rsid w:val="00E814FA"/>
    <w:rsid w:val="00E83859"/>
    <w:rsid w:val="00E841D6"/>
    <w:rsid w:val="00E8611B"/>
    <w:rsid w:val="00E9083B"/>
    <w:rsid w:val="00E93488"/>
    <w:rsid w:val="00E94373"/>
    <w:rsid w:val="00E97EAE"/>
    <w:rsid w:val="00EA0A64"/>
    <w:rsid w:val="00EA0E36"/>
    <w:rsid w:val="00EA2913"/>
    <w:rsid w:val="00EA34CF"/>
    <w:rsid w:val="00EA36E3"/>
    <w:rsid w:val="00EA4F7F"/>
    <w:rsid w:val="00EA6876"/>
    <w:rsid w:val="00EA68E7"/>
    <w:rsid w:val="00EA69DA"/>
    <w:rsid w:val="00EB11DB"/>
    <w:rsid w:val="00EB1658"/>
    <w:rsid w:val="00EB2FB4"/>
    <w:rsid w:val="00EB4CDE"/>
    <w:rsid w:val="00EB5B38"/>
    <w:rsid w:val="00EB7DC9"/>
    <w:rsid w:val="00EC2C98"/>
    <w:rsid w:val="00EC54F5"/>
    <w:rsid w:val="00EC6A09"/>
    <w:rsid w:val="00EC7F8D"/>
    <w:rsid w:val="00ED05E4"/>
    <w:rsid w:val="00ED0916"/>
    <w:rsid w:val="00ED0FF9"/>
    <w:rsid w:val="00ED10E5"/>
    <w:rsid w:val="00ED2ED2"/>
    <w:rsid w:val="00ED71F3"/>
    <w:rsid w:val="00EE05BD"/>
    <w:rsid w:val="00EE451D"/>
    <w:rsid w:val="00EE4D7D"/>
    <w:rsid w:val="00EE55C7"/>
    <w:rsid w:val="00EE654D"/>
    <w:rsid w:val="00EE7501"/>
    <w:rsid w:val="00EE7822"/>
    <w:rsid w:val="00EF1E23"/>
    <w:rsid w:val="00EF2335"/>
    <w:rsid w:val="00EF2D4E"/>
    <w:rsid w:val="00EF460E"/>
    <w:rsid w:val="00EF61F3"/>
    <w:rsid w:val="00EF6958"/>
    <w:rsid w:val="00EF7899"/>
    <w:rsid w:val="00EF7D4D"/>
    <w:rsid w:val="00F00683"/>
    <w:rsid w:val="00F010A7"/>
    <w:rsid w:val="00F02A3F"/>
    <w:rsid w:val="00F037F0"/>
    <w:rsid w:val="00F06D34"/>
    <w:rsid w:val="00F10034"/>
    <w:rsid w:val="00F11E1B"/>
    <w:rsid w:val="00F11ED6"/>
    <w:rsid w:val="00F131AD"/>
    <w:rsid w:val="00F156F3"/>
    <w:rsid w:val="00F16396"/>
    <w:rsid w:val="00F16934"/>
    <w:rsid w:val="00F22A14"/>
    <w:rsid w:val="00F231C4"/>
    <w:rsid w:val="00F232CD"/>
    <w:rsid w:val="00F257F7"/>
    <w:rsid w:val="00F25E03"/>
    <w:rsid w:val="00F2707C"/>
    <w:rsid w:val="00F35F55"/>
    <w:rsid w:val="00F37ACC"/>
    <w:rsid w:val="00F40124"/>
    <w:rsid w:val="00F44F7E"/>
    <w:rsid w:val="00F465E7"/>
    <w:rsid w:val="00F47152"/>
    <w:rsid w:val="00F512C6"/>
    <w:rsid w:val="00F578D5"/>
    <w:rsid w:val="00F57AC3"/>
    <w:rsid w:val="00F60DE7"/>
    <w:rsid w:val="00F61D6D"/>
    <w:rsid w:val="00F63369"/>
    <w:rsid w:val="00F64686"/>
    <w:rsid w:val="00F6649B"/>
    <w:rsid w:val="00F677F2"/>
    <w:rsid w:val="00F679CF"/>
    <w:rsid w:val="00F701BE"/>
    <w:rsid w:val="00F71DF4"/>
    <w:rsid w:val="00F7593D"/>
    <w:rsid w:val="00F76B35"/>
    <w:rsid w:val="00F76DB4"/>
    <w:rsid w:val="00F803CE"/>
    <w:rsid w:val="00F86CA1"/>
    <w:rsid w:val="00F86DB3"/>
    <w:rsid w:val="00F874E2"/>
    <w:rsid w:val="00F8782D"/>
    <w:rsid w:val="00F93A13"/>
    <w:rsid w:val="00F9551F"/>
    <w:rsid w:val="00F96811"/>
    <w:rsid w:val="00FA083B"/>
    <w:rsid w:val="00FB18E3"/>
    <w:rsid w:val="00FB22AA"/>
    <w:rsid w:val="00FB762B"/>
    <w:rsid w:val="00FC137E"/>
    <w:rsid w:val="00FC6653"/>
    <w:rsid w:val="00FC786F"/>
    <w:rsid w:val="00FD28F1"/>
    <w:rsid w:val="00FD34A2"/>
    <w:rsid w:val="00FD4AE2"/>
    <w:rsid w:val="00FD4C09"/>
    <w:rsid w:val="00FD7AE0"/>
    <w:rsid w:val="00FE0FED"/>
    <w:rsid w:val="00FE1BA8"/>
    <w:rsid w:val="00FE2420"/>
    <w:rsid w:val="00FE37F2"/>
    <w:rsid w:val="00FE6A56"/>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069D"/>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table" w:styleId="Tabelacomgrade">
    <w:name w:val="Table Grid"/>
    <w:basedOn w:val="Tabelanormal"/>
    <w:uiPriority w:val="39"/>
    <w:rsid w:val="00C006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96816461">
      <w:bodyDiv w:val="1"/>
      <w:marLeft w:val="0"/>
      <w:marRight w:val="0"/>
      <w:marTop w:val="0"/>
      <w:marBottom w:val="0"/>
      <w:divBdr>
        <w:top w:val="none" w:sz="0" w:space="0" w:color="auto"/>
        <w:left w:val="none" w:sz="0" w:space="0" w:color="auto"/>
        <w:bottom w:val="none" w:sz="0" w:space="0" w:color="auto"/>
        <w:right w:val="none" w:sz="0" w:space="0" w:color="auto"/>
      </w:divBdr>
    </w:div>
    <w:div w:id="1817331208">
      <w:bodyDiv w:val="1"/>
      <w:marLeft w:val="0"/>
      <w:marRight w:val="0"/>
      <w:marTop w:val="0"/>
      <w:marBottom w:val="0"/>
      <w:divBdr>
        <w:top w:val="none" w:sz="0" w:space="0" w:color="auto"/>
        <w:left w:val="none" w:sz="0" w:space="0" w:color="auto"/>
        <w:bottom w:val="none" w:sz="0" w:space="0" w:color="auto"/>
        <w:right w:val="none" w:sz="0" w:space="0" w:color="auto"/>
      </w:divBdr>
    </w:div>
    <w:div w:id="1864780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FE9A63-30F5-4866-B0CB-3AA45363BE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6887</Words>
  <Characters>37190</Characters>
  <Application>Microsoft Office Word</Application>
  <DocSecurity>0</DocSecurity>
  <Lines>309</Lines>
  <Paragraphs>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43990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2</cp:revision>
  <dcterms:created xsi:type="dcterms:W3CDTF">2021-06-22T18:47:00Z</dcterms:created>
  <dcterms:modified xsi:type="dcterms:W3CDTF">2021-06-22T18:47:00Z</dcterms:modified>
</cp:coreProperties>
</file>